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501EA" w14:textId="723B0602" w:rsidR="00270A7C" w:rsidRDefault="00270A7C" w:rsidP="00FB1686">
      <w:pPr>
        <w:pStyle w:val="berschrift1"/>
        <w:jc w:val="center"/>
        <w:rPr>
          <w:sz w:val="28"/>
        </w:rPr>
      </w:pPr>
      <w:r>
        <w:rPr>
          <w:sz w:val="28"/>
        </w:rPr>
        <w:t>Vereinbarung</w:t>
      </w:r>
      <w:r>
        <w:rPr>
          <w:sz w:val="28"/>
        </w:rPr>
        <w:br/>
        <w:t>zur Umwandlung von Entgeltansprüchen</w:t>
      </w:r>
      <w:r w:rsidR="00302682">
        <w:rPr>
          <w:sz w:val="28"/>
        </w:rPr>
        <w:t xml:space="preserve"> nach TV-EntgeltU-B/L</w:t>
      </w:r>
    </w:p>
    <w:p w14:paraId="1CD75855" w14:textId="77777777" w:rsidR="00270A7C" w:rsidRDefault="00270A7C">
      <w:pPr>
        <w:rPr>
          <w:rFonts w:ascii="Arial" w:hAnsi="Arial"/>
        </w:rPr>
      </w:pPr>
    </w:p>
    <w:p w14:paraId="0C64850E" w14:textId="77777777" w:rsidR="00270A7C" w:rsidRDefault="00270A7C">
      <w:pPr>
        <w:rPr>
          <w:rFonts w:ascii="Arial" w:hAnsi="Arial"/>
        </w:rPr>
      </w:pPr>
    </w:p>
    <w:p w14:paraId="07512B34" w14:textId="77777777" w:rsidR="00270A7C" w:rsidRDefault="00270A7C">
      <w:pPr>
        <w:pStyle w:val="Funotentext"/>
        <w:rPr>
          <w:rFonts w:ascii="Arial" w:hAnsi="Arial"/>
        </w:rPr>
      </w:pPr>
      <w:r>
        <w:rPr>
          <w:rFonts w:ascii="Arial" w:hAnsi="Arial"/>
        </w:rPr>
        <w:t>Zwischen</w:t>
      </w:r>
    </w:p>
    <w:p w14:paraId="4FF31772" w14:textId="77777777" w:rsidR="00270A7C" w:rsidRDefault="00270A7C">
      <w:pPr>
        <w:rPr>
          <w:rFonts w:ascii="Arial" w:hAnsi="Arial"/>
        </w:rPr>
      </w:pPr>
    </w:p>
    <w:p w14:paraId="3BD75B0A" w14:textId="77777777" w:rsidR="00270A7C" w:rsidRDefault="00270A7C">
      <w:pPr>
        <w:rPr>
          <w:rFonts w:ascii="Arial" w:hAnsi="Arial"/>
        </w:rPr>
      </w:pPr>
      <w:r>
        <w:rPr>
          <w:rFonts w:ascii="Arial Narrow" w:hAnsi="Arial Narrow"/>
        </w:rPr>
        <w:t>__________________________________________________________________________________________________</w:t>
      </w:r>
    </w:p>
    <w:p w14:paraId="4FCC5451" w14:textId="77777777" w:rsidR="00270A7C" w:rsidRDefault="00270A7C" w:rsidP="00874D26">
      <w:pPr>
        <w:rPr>
          <w:rFonts w:ascii="Arial" w:hAnsi="Arial"/>
          <w:b/>
          <w:sz w:val="16"/>
        </w:rPr>
      </w:pPr>
      <w:r w:rsidRPr="00874D26">
        <w:rPr>
          <w:rFonts w:ascii="Arial" w:hAnsi="Arial"/>
          <w:sz w:val="16"/>
        </w:rPr>
        <w:t>Arbeitgeber</w:t>
      </w:r>
    </w:p>
    <w:p w14:paraId="6CCB7E6A" w14:textId="77777777" w:rsidR="00270A7C" w:rsidRDefault="00270A7C">
      <w:pPr>
        <w:rPr>
          <w:rFonts w:ascii="Arial" w:hAnsi="Arial"/>
        </w:rPr>
      </w:pPr>
    </w:p>
    <w:p w14:paraId="55BDA44A" w14:textId="77777777" w:rsidR="00270A7C" w:rsidRDefault="00270A7C">
      <w:pPr>
        <w:rPr>
          <w:rFonts w:ascii="Arial" w:hAnsi="Arial"/>
        </w:rPr>
      </w:pPr>
      <w:r>
        <w:rPr>
          <w:rFonts w:ascii="Arial" w:hAnsi="Arial"/>
        </w:rPr>
        <w:t>und</w:t>
      </w:r>
    </w:p>
    <w:p w14:paraId="6754876B" w14:textId="77777777" w:rsidR="00270A7C" w:rsidRDefault="00270A7C">
      <w:pPr>
        <w:rPr>
          <w:rFonts w:ascii="Arial" w:hAnsi="Arial"/>
        </w:rPr>
      </w:pPr>
    </w:p>
    <w:p w14:paraId="30DBFA39" w14:textId="77777777" w:rsidR="00270A7C" w:rsidRDefault="00270A7C">
      <w:pPr>
        <w:pStyle w:val="Funotentext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</w:t>
      </w:r>
    </w:p>
    <w:p w14:paraId="021B3B32" w14:textId="70E5D31A" w:rsidR="00270A7C" w:rsidRDefault="00270A7C" w:rsidP="00874D26">
      <w:pPr>
        <w:rPr>
          <w:rFonts w:ascii="Arial" w:hAnsi="Arial"/>
          <w:b/>
          <w:sz w:val="16"/>
        </w:rPr>
      </w:pPr>
      <w:r w:rsidRPr="00874D26">
        <w:rPr>
          <w:rFonts w:ascii="Arial" w:hAnsi="Arial"/>
          <w:sz w:val="16"/>
        </w:rPr>
        <w:t>Beschäftigte</w:t>
      </w:r>
      <w:r>
        <w:rPr>
          <w:rFonts w:ascii="Arial" w:hAnsi="Arial"/>
          <w:b/>
          <w:sz w:val="16"/>
        </w:rPr>
        <w:t>/</w:t>
      </w:r>
      <w:r w:rsidR="00A8401D" w:rsidRPr="00B41EFA">
        <w:rPr>
          <w:rFonts w:ascii="Arial" w:hAnsi="Arial"/>
          <w:sz w:val="16"/>
        </w:rPr>
        <w:t>Beschäftigte</w:t>
      </w:r>
      <w:r w:rsidRPr="00B41EFA">
        <w:rPr>
          <w:rFonts w:ascii="Arial" w:hAnsi="Arial"/>
          <w:sz w:val="16"/>
        </w:rPr>
        <w:t>r</w:t>
      </w:r>
    </w:p>
    <w:p w14:paraId="69BAA283" w14:textId="77777777" w:rsidR="00270A7C" w:rsidRDefault="00270A7C">
      <w:pPr>
        <w:rPr>
          <w:rFonts w:ascii="Arial" w:hAnsi="Arial"/>
        </w:rPr>
      </w:pPr>
    </w:p>
    <w:p w14:paraId="37F96205" w14:textId="3C91FC82" w:rsidR="00270A7C" w:rsidRDefault="00270A7C" w:rsidP="001134FC">
      <w:pPr>
        <w:rPr>
          <w:rFonts w:ascii="Arial" w:hAnsi="Arial"/>
        </w:rPr>
      </w:pPr>
      <w:r>
        <w:rPr>
          <w:rFonts w:ascii="Arial" w:hAnsi="Arial"/>
        </w:rPr>
        <w:t>wird in Abänderung des Arbeitsvertrages vom</w:t>
      </w:r>
      <w:r w:rsidR="00475EE7">
        <w:rPr>
          <w:rFonts w:ascii="Arial" w:hAnsi="Arial"/>
        </w:rPr>
        <w:t xml:space="preserve"> </w:t>
      </w:r>
      <w:r>
        <w:rPr>
          <w:rFonts w:ascii="Arial Narrow" w:hAnsi="Arial Narrow"/>
          <w:spacing w:val="-4"/>
        </w:rPr>
        <w:t>__________________</w:t>
      </w:r>
      <w:r>
        <w:rPr>
          <w:rFonts w:ascii="Arial" w:hAnsi="Arial"/>
        </w:rPr>
        <w:t xml:space="preserve"> mit Wirkung vom </w:t>
      </w:r>
      <w:r>
        <w:rPr>
          <w:rFonts w:ascii="Arial Narrow" w:hAnsi="Arial Narrow"/>
          <w:spacing w:val="-4"/>
        </w:rPr>
        <w:t>___________________</w:t>
      </w:r>
      <w:r>
        <w:rPr>
          <w:rFonts w:ascii="Arial" w:hAnsi="Arial"/>
          <w:u w:val="single"/>
        </w:rPr>
        <w:br/>
      </w:r>
      <w:r>
        <w:rPr>
          <w:rFonts w:ascii="Arial" w:hAnsi="Arial"/>
        </w:rPr>
        <w:t>auf der Grundlage des Tarifvertrages zur Entgeltumwandlung für die Beschäftigten</w:t>
      </w:r>
      <w:r w:rsidR="0059614E">
        <w:rPr>
          <w:rFonts w:ascii="Arial" w:hAnsi="Arial"/>
        </w:rPr>
        <w:t xml:space="preserve"> des Bundes und</w:t>
      </w:r>
      <w:r>
        <w:rPr>
          <w:rFonts w:ascii="Arial" w:hAnsi="Arial"/>
        </w:rPr>
        <w:t xml:space="preserve"> der Länder</w:t>
      </w:r>
      <w:r w:rsidR="0059614E">
        <w:rPr>
          <w:rFonts w:ascii="Arial" w:hAnsi="Arial"/>
        </w:rPr>
        <w:t xml:space="preserve"> </w:t>
      </w:r>
      <w:r>
        <w:rPr>
          <w:rFonts w:ascii="Arial" w:hAnsi="Arial"/>
        </w:rPr>
        <w:t>(TV-EntgeltU-</w:t>
      </w:r>
      <w:r w:rsidR="0059614E">
        <w:rPr>
          <w:rFonts w:ascii="Arial" w:hAnsi="Arial"/>
        </w:rPr>
        <w:t>B/</w:t>
      </w:r>
      <w:r>
        <w:rPr>
          <w:rFonts w:ascii="Arial" w:hAnsi="Arial"/>
        </w:rPr>
        <w:t>L) vom 2</w:t>
      </w:r>
      <w:r w:rsidR="0059614E">
        <w:rPr>
          <w:rFonts w:ascii="Arial" w:hAnsi="Arial"/>
        </w:rPr>
        <w:t>5</w:t>
      </w:r>
      <w:r>
        <w:rPr>
          <w:rFonts w:ascii="Arial" w:hAnsi="Arial"/>
        </w:rPr>
        <w:t xml:space="preserve">. </w:t>
      </w:r>
      <w:r w:rsidR="0059614E">
        <w:rPr>
          <w:rFonts w:ascii="Arial" w:hAnsi="Arial"/>
        </w:rPr>
        <w:t>Mai</w:t>
      </w:r>
      <w:r>
        <w:rPr>
          <w:rFonts w:ascii="Arial" w:hAnsi="Arial"/>
        </w:rPr>
        <w:t xml:space="preserve"> 20</w:t>
      </w:r>
      <w:r w:rsidR="0059614E">
        <w:rPr>
          <w:rFonts w:ascii="Arial" w:hAnsi="Arial"/>
        </w:rPr>
        <w:t>11</w:t>
      </w:r>
      <w:r>
        <w:rPr>
          <w:rFonts w:ascii="Arial" w:hAnsi="Arial"/>
        </w:rPr>
        <w:t xml:space="preserve"> in der jeweils geltenden Fassung</w:t>
      </w:r>
      <w:r w:rsidR="006C27FD" w:rsidRPr="006C27FD">
        <w:rPr>
          <w:rFonts w:ascii="Arial" w:hAnsi="Arial"/>
        </w:rPr>
        <w:t xml:space="preserve"> </w:t>
      </w:r>
      <w:r w:rsidR="006C27FD">
        <w:rPr>
          <w:rFonts w:ascii="Arial" w:hAnsi="Arial"/>
        </w:rPr>
        <w:t>i.</w:t>
      </w:r>
      <w:r w:rsidR="00194C96">
        <w:rPr>
          <w:rFonts w:ascii="Arial" w:hAnsi="Arial"/>
        </w:rPr>
        <w:t xml:space="preserve"> </w:t>
      </w:r>
      <w:r w:rsidR="006C27FD">
        <w:rPr>
          <w:rFonts w:ascii="Arial" w:hAnsi="Arial"/>
        </w:rPr>
        <w:t>V.</w:t>
      </w:r>
      <w:r w:rsidR="00194C96">
        <w:rPr>
          <w:rFonts w:ascii="Arial" w:hAnsi="Arial"/>
        </w:rPr>
        <w:t xml:space="preserve"> </w:t>
      </w:r>
      <w:r w:rsidR="006C27FD">
        <w:rPr>
          <w:rFonts w:ascii="Arial" w:hAnsi="Arial"/>
        </w:rPr>
        <w:t xml:space="preserve">m. §§ 26 und 27 </w:t>
      </w:r>
      <w:r w:rsidR="001134FC">
        <w:rPr>
          <w:rFonts w:ascii="Arial" w:hAnsi="Arial"/>
        </w:rPr>
        <w:t xml:space="preserve">des </w:t>
      </w:r>
      <w:r w:rsidR="001134FC" w:rsidRPr="001134FC">
        <w:rPr>
          <w:rFonts w:ascii="Arial" w:hAnsi="Arial"/>
        </w:rPr>
        <w:t>Tarifvertrag</w:t>
      </w:r>
      <w:r w:rsidR="001134FC">
        <w:rPr>
          <w:rFonts w:ascii="Arial" w:hAnsi="Arial"/>
        </w:rPr>
        <w:t>es</w:t>
      </w:r>
      <w:r w:rsidR="001134FC" w:rsidRPr="001134FC">
        <w:rPr>
          <w:rFonts w:ascii="Arial" w:hAnsi="Arial"/>
        </w:rPr>
        <w:t xml:space="preserve"> über die betriebliche Altersversorgung der Beschäftigten des öffentlichen Dienstes (Tarifvertrag Altersversorgung – ATV) </w:t>
      </w:r>
      <w:r>
        <w:rPr>
          <w:rFonts w:ascii="Arial" w:hAnsi="Arial"/>
        </w:rPr>
        <w:t>Folgendes vereinbart:</w:t>
      </w:r>
    </w:p>
    <w:p w14:paraId="2164CC2C" w14:textId="77777777" w:rsidR="00270A7C" w:rsidRDefault="00270A7C">
      <w:pPr>
        <w:pStyle w:val="Funotentext"/>
        <w:rPr>
          <w:rFonts w:ascii="Arial" w:hAnsi="Arial"/>
        </w:rPr>
      </w:pPr>
    </w:p>
    <w:p w14:paraId="32F9753F" w14:textId="77777777" w:rsidR="00270A7C" w:rsidRPr="00874D26" w:rsidRDefault="00270A7C" w:rsidP="004233BC">
      <w:pPr>
        <w:pStyle w:val="Formatvorlageberschrift1Arial"/>
      </w:pPr>
      <w:r w:rsidRPr="00874D26">
        <w:t>§ 1</w:t>
      </w:r>
    </w:p>
    <w:p w14:paraId="2713D3BF" w14:textId="77777777" w:rsidR="00270A7C" w:rsidRDefault="00270A7C">
      <w:pPr>
        <w:rPr>
          <w:rFonts w:ascii="Arial" w:hAnsi="Arial"/>
        </w:rPr>
      </w:pPr>
    </w:p>
    <w:p w14:paraId="3EAF0268" w14:textId="1FE06F8B" w:rsidR="00270A7C" w:rsidRPr="001514DE" w:rsidRDefault="00270A7C" w:rsidP="00B01860">
      <w:pPr>
        <w:pStyle w:val="Listenabsatz"/>
        <w:numPr>
          <w:ilvl w:val="0"/>
          <w:numId w:val="42"/>
        </w:numPr>
        <w:spacing w:after="120"/>
        <w:ind w:left="426" w:hanging="426"/>
        <w:rPr>
          <w:rFonts w:ascii="Arial" w:hAnsi="Arial"/>
          <w:color w:val="000000"/>
        </w:rPr>
      </w:pPr>
      <w:r w:rsidRPr="001514DE">
        <w:rPr>
          <w:rFonts w:ascii="Arial" w:hAnsi="Arial"/>
          <w:color w:val="000000"/>
        </w:rPr>
        <w:t>Künftige Ansprüche des/der Beschäftigten aus dem ersten Dienstverhältnis auf</w:t>
      </w:r>
    </w:p>
    <w:p w14:paraId="5AFC1636" w14:textId="77777777" w:rsidR="00270A7C" w:rsidRDefault="00270A7C" w:rsidP="00B01860">
      <w:pPr>
        <w:spacing w:after="120"/>
        <w:ind w:left="397" w:firstLine="311"/>
        <w:rPr>
          <w:rFonts w:ascii="Arial" w:hAnsi="Arial"/>
        </w:rPr>
      </w:pPr>
      <w:r>
        <w:rPr>
          <w:rFonts w:ascii="Arial" w:hAnsi="Arial"/>
        </w:rPr>
        <w:sym w:font="Webdings" w:char="F063"/>
      </w:r>
      <w:r>
        <w:rPr>
          <w:rFonts w:ascii="Arial" w:hAnsi="Arial"/>
        </w:rPr>
        <w:tab/>
        <w:t xml:space="preserve">laufende Entgeltbestandteile beginnend ab </w:t>
      </w:r>
      <w:r>
        <w:rPr>
          <w:rFonts w:ascii="Arial Narrow" w:hAnsi="Arial Narrow"/>
          <w:spacing w:val="-4"/>
        </w:rPr>
        <w:t>___________________</w:t>
      </w:r>
    </w:p>
    <w:p w14:paraId="13ED0BEF" w14:textId="77777777" w:rsidR="00270A7C" w:rsidRDefault="00270A7C">
      <w:pPr>
        <w:spacing w:after="120"/>
        <w:ind w:left="397" w:firstLine="311"/>
        <w:rPr>
          <w:rFonts w:ascii="Arial" w:hAnsi="Arial"/>
        </w:rPr>
      </w:pPr>
      <w:r>
        <w:rPr>
          <w:rFonts w:ascii="Arial" w:hAnsi="Arial"/>
        </w:rPr>
        <w:t xml:space="preserve">monatlich in Höhe eines Betrages von </w:t>
      </w:r>
      <w:r>
        <w:rPr>
          <w:rFonts w:ascii="Arial Narrow" w:hAnsi="Arial Narrow"/>
          <w:spacing w:val="-6"/>
        </w:rPr>
        <w:t xml:space="preserve">________________ </w:t>
      </w:r>
      <w:r>
        <w:rPr>
          <w:rFonts w:ascii="Arial" w:hAnsi="Arial"/>
        </w:rPr>
        <w:t xml:space="preserve">Euro </w:t>
      </w:r>
      <w:r>
        <w:rPr>
          <w:rFonts w:ascii="Arial Narrow" w:hAnsi="Arial Narrow"/>
        </w:rPr>
        <w:t xml:space="preserve">_______ </w:t>
      </w:r>
      <w:r>
        <w:rPr>
          <w:rFonts w:ascii="Arial" w:hAnsi="Arial"/>
        </w:rPr>
        <w:t>Cent</w:t>
      </w:r>
    </w:p>
    <w:p w14:paraId="07EF7C09" w14:textId="77777777" w:rsidR="00270A7C" w:rsidRDefault="00270A7C" w:rsidP="00B01860">
      <w:pPr>
        <w:spacing w:after="120"/>
        <w:ind w:left="397" w:firstLine="311"/>
        <w:rPr>
          <w:rFonts w:ascii="Arial" w:hAnsi="Arial"/>
        </w:rPr>
      </w:pPr>
      <w:r>
        <w:rPr>
          <w:rFonts w:ascii="Arial" w:hAnsi="Arial"/>
        </w:rPr>
        <w:sym w:font="Webdings" w:char="F063"/>
      </w:r>
      <w:r>
        <w:rPr>
          <w:rFonts w:ascii="Arial" w:hAnsi="Arial"/>
        </w:rPr>
        <w:tab/>
        <w:t xml:space="preserve">sonstige Entgeltbestandteile aus der Jahressonderzahlung </w:t>
      </w:r>
    </w:p>
    <w:p w14:paraId="09761F31" w14:textId="77777777" w:rsidR="00270A7C" w:rsidRDefault="00270A7C">
      <w:pPr>
        <w:spacing w:after="120"/>
        <w:ind w:left="397" w:firstLine="311"/>
        <w:rPr>
          <w:rFonts w:ascii="Arial" w:hAnsi="Arial"/>
        </w:rPr>
      </w:pPr>
      <w:r>
        <w:rPr>
          <w:rFonts w:ascii="Arial" w:hAnsi="Arial"/>
        </w:rPr>
        <w:t xml:space="preserve">jährlich zum </w:t>
      </w:r>
      <w:r w:rsidR="00475EE7">
        <w:rPr>
          <w:rFonts w:ascii="Arial" w:hAnsi="Arial"/>
        </w:rPr>
        <w:t>________</w:t>
      </w:r>
      <w:r w:rsidRPr="00475EE7">
        <w:rPr>
          <w:rFonts w:ascii="Arial" w:hAnsi="Arial"/>
        </w:rPr>
        <w:t>_____</w:t>
      </w:r>
      <w:r>
        <w:rPr>
          <w:rFonts w:ascii="Arial" w:hAnsi="Arial"/>
        </w:rPr>
        <w:t xml:space="preserve"> in Höhe eines Betrages von </w:t>
      </w:r>
      <w:r w:rsidRPr="00475EE7">
        <w:rPr>
          <w:rFonts w:ascii="Arial" w:hAnsi="Arial"/>
        </w:rPr>
        <w:t>____________</w:t>
      </w:r>
      <w:r w:rsidR="00475EE7">
        <w:rPr>
          <w:rFonts w:ascii="Arial" w:hAnsi="Arial"/>
        </w:rPr>
        <w:t xml:space="preserve"> </w:t>
      </w:r>
      <w:r>
        <w:rPr>
          <w:rFonts w:ascii="Arial" w:hAnsi="Arial"/>
        </w:rPr>
        <w:t xml:space="preserve">Euro </w:t>
      </w:r>
      <w:r w:rsidRPr="00475EE7">
        <w:rPr>
          <w:rFonts w:ascii="Arial" w:hAnsi="Arial"/>
        </w:rPr>
        <w:t xml:space="preserve">_______ </w:t>
      </w:r>
      <w:r w:rsidR="00475EE7">
        <w:rPr>
          <w:rFonts w:ascii="Arial" w:hAnsi="Arial"/>
        </w:rPr>
        <w:t>C</w:t>
      </w:r>
      <w:r>
        <w:rPr>
          <w:rFonts w:ascii="Arial" w:hAnsi="Arial"/>
        </w:rPr>
        <w:t>ent</w:t>
      </w:r>
    </w:p>
    <w:p w14:paraId="13975DF1" w14:textId="68810467" w:rsidR="00270A7C" w:rsidRDefault="00270A7C" w:rsidP="00B01860">
      <w:pPr>
        <w:ind w:firstLine="397"/>
        <w:rPr>
          <w:rFonts w:ascii="Arial" w:hAnsi="Arial"/>
        </w:rPr>
      </w:pPr>
      <w:r>
        <w:rPr>
          <w:rFonts w:ascii="Arial" w:hAnsi="Arial"/>
        </w:rPr>
        <w:t>werden für eine betrieblic</w:t>
      </w:r>
      <w:r w:rsidR="00475EE7">
        <w:rPr>
          <w:rFonts w:ascii="Arial" w:hAnsi="Arial"/>
        </w:rPr>
        <w:t>he Altersversorgung verwendet (</w:t>
      </w:r>
      <w:r>
        <w:rPr>
          <w:rFonts w:ascii="Arial" w:hAnsi="Arial"/>
        </w:rPr>
        <w:t>§ 1 Abs. 2 Nr. 3 BetrAVG).</w:t>
      </w:r>
    </w:p>
    <w:p w14:paraId="30FB9070" w14:textId="77777777" w:rsidR="00270A7C" w:rsidRDefault="00270A7C">
      <w:pPr>
        <w:pStyle w:val="Funotentext"/>
        <w:rPr>
          <w:rFonts w:ascii="Arial" w:hAnsi="Arial"/>
        </w:rPr>
      </w:pPr>
    </w:p>
    <w:p w14:paraId="771BB55D" w14:textId="6C7290D3" w:rsidR="00270A7C" w:rsidRPr="003016E9" w:rsidRDefault="00270A7C" w:rsidP="003016E9">
      <w:pPr>
        <w:pStyle w:val="Listenabsatz"/>
        <w:numPr>
          <w:ilvl w:val="0"/>
          <w:numId w:val="42"/>
        </w:numPr>
        <w:spacing w:after="120"/>
        <w:ind w:left="426" w:hanging="426"/>
        <w:rPr>
          <w:rFonts w:ascii="Arial" w:hAnsi="Arial"/>
        </w:rPr>
      </w:pPr>
      <w:r w:rsidRPr="003016E9">
        <w:rPr>
          <w:rFonts w:ascii="Arial" w:hAnsi="Arial"/>
        </w:rPr>
        <w:t>Die umgewandelten Entgelte werden als Beiträge in die freiwillige Versicherung bei der Versorgungsanstalt des Bundes und der Länder</w:t>
      </w:r>
      <w:r w:rsidR="00F04E81" w:rsidRPr="003016E9">
        <w:rPr>
          <w:rFonts w:ascii="Arial" w:hAnsi="Arial"/>
        </w:rPr>
        <w:t xml:space="preserve"> (VBL)</w:t>
      </w:r>
      <w:r w:rsidR="003016E9" w:rsidRPr="003016E9">
        <w:rPr>
          <w:rFonts w:ascii="Arial" w:hAnsi="Arial"/>
        </w:rPr>
        <w:t xml:space="preserve"> </w:t>
      </w:r>
      <w:r w:rsidRPr="003016E9">
        <w:rPr>
          <w:rFonts w:ascii="Arial" w:hAnsi="Arial"/>
        </w:rPr>
        <w:t xml:space="preserve">für die </w:t>
      </w:r>
      <w:r w:rsidRPr="003016E9">
        <w:rPr>
          <w:rFonts w:ascii="Arial" w:hAnsi="Arial"/>
          <w:b/>
        </w:rPr>
        <w:t>VBL</w:t>
      </w:r>
      <w:r w:rsidRPr="003016E9">
        <w:rPr>
          <w:rFonts w:ascii="Arial" w:hAnsi="Arial"/>
        </w:rPr>
        <w:t>extra (Rentenversicherung nach dem Punktemodell)</w:t>
      </w:r>
    </w:p>
    <w:p w14:paraId="7D099BC8" w14:textId="77777777" w:rsidR="00447DA1" w:rsidRDefault="00447DA1" w:rsidP="00DA356E">
      <w:pPr>
        <w:tabs>
          <w:tab w:val="left" w:pos="993"/>
        </w:tabs>
        <w:spacing w:after="120"/>
        <w:ind w:left="709"/>
        <w:rPr>
          <w:rFonts w:ascii="Arial" w:hAnsi="Arial"/>
        </w:rPr>
      </w:pPr>
      <w:r>
        <w:rPr>
          <w:rFonts w:ascii="Arial" w:hAnsi="Arial"/>
        </w:rPr>
        <w:sym w:font="Webdings" w:char="F063"/>
      </w:r>
      <w:r>
        <w:rPr>
          <w:rFonts w:ascii="Arial" w:hAnsi="Arial"/>
        </w:rPr>
        <w:tab/>
      </w:r>
      <w:r w:rsidR="00DA356E">
        <w:rPr>
          <w:rFonts w:ascii="Arial" w:hAnsi="Arial"/>
        </w:rPr>
        <w:t>Ta</w:t>
      </w:r>
      <w:r>
        <w:rPr>
          <w:rFonts w:ascii="Arial" w:hAnsi="Arial"/>
        </w:rPr>
        <w:t xml:space="preserve">rifvariante </w:t>
      </w:r>
      <w:r w:rsidR="00DA356E">
        <w:rPr>
          <w:rFonts w:ascii="Arial" w:hAnsi="Arial"/>
          <w:b/>
        </w:rPr>
        <w:t>A</w:t>
      </w:r>
      <w:r>
        <w:rPr>
          <w:rFonts w:ascii="Arial" w:hAnsi="Arial"/>
        </w:rPr>
        <w:t xml:space="preserve"> </w:t>
      </w:r>
      <w:r w:rsidR="00DA356E">
        <w:rPr>
          <w:rFonts w:ascii="Arial" w:hAnsi="Arial"/>
        </w:rPr>
        <w:t>(Alters-, Erwerbsminderungs- und Hinterbliebenenrente)</w:t>
      </w:r>
    </w:p>
    <w:p w14:paraId="74AA302E" w14:textId="77777777" w:rsidR="00DA356E" w:rsidRDefault="00DA356E" w:rsidP="00DA356E">
      <w:pPr>
        <w:tabs>
          <w:tab w:val="left" w:pos="993"/>
        </w:tabs>
        <w:spacing w:after="120"/>
        <w:ind w:left="709"/>
        <w:rPr>
          <w:rFonts w:ascii="Arial" w:hAnsi="Arial"/>
        </w:rPr>
      </w:pPr>
      <w:r>
        <w:rPr>
          <w:rFonts w:ascii="Arial" w:hAnsi="Arial"/>
        </w:rPr>
        <w:sym w:font="Webdings" w:char="F063"/>
      </w:r>
      <w:r>
        <w:rPr>
          <w:rFonts w:ascii="Arial" w:hAnsi="Arial"/>
        </w:rPr>
        <w:tab/>
        <w:t xml:space="preserve">Tarifvariante </w:t>
      </w:r>
      <w:r w:rsidRPr="00447DA1">
        <w:rPr>
          <w:rFonts w:ascii="Arial" w:hAnsi="Arial"/>
          <w:b/>
        </w:rPr>
        <w:t>B</w:t>
      </w:r>
      <w:r>
        <w:rPr>
          <w:rFonts w:ascii="Arial" w:hAnsi="Arial"/>
        </w:rPr>
        <w:t xml:space="preserve"> (Alters- und Hinterbliebenenrente)</w:t>
      </w:r>
    </w:p>
    <w:p w14:paraId="40073D89" w14:textId="77777777" w:rsidR="00447DA1" w:rsidRDefault="00447DA1" w:rsidP="00DA356E">
      <w:pPr>
        <w:tabs>
          <w:tab w:val="left" w:pos="993"/>
        </w:tabs>
        <w:spacing w:after="120"/>
        <w:ind w:left="709"/>
        <w:rPr>
          <w:rFonts w:ascii="Arial" w:hAnsi="Arial"/>
        </w:rPr>
      </w:pPr>
      <w:r>
        <w:rPr>
          <w:rFonts w:ascii="Arial" w:hAnsi="Arial"/>
        </w:rPr>
        <w:sym w:font="Webdings" w:char="F063"/>
      </w:r>
      <w:r>
        <w:rPr>
          <w:rFonts w:ascii="Arial" w:hAnsi="Arial"/>
        </w:rPr>
        <w:tab/>
        <w:t xml:space="preserve">Tarifvariante </w:t>
      </w:r>
      <w:r w:rsidRPr="00447DA1">
        <w:rPr>
          <w:rFonts w:ascii="Arial" w:hAnsi="Arial"/>
          <w:b/>
        </w:rPr>
        <w:t>C</w:t>
      </w:r>
      <w:r>
        <w:rPr>
          <w:rFonts w:ascii="Arial" w:hAnsi="Arial"/>
        </w:rPr>
        <w:t xml:space="preserve"> </w:t>
      </w:r>
      <w:r w:rsidR="00DA356E">
        <w:rPr>
          <w:rFonts w:ascii="Arial" w:hAnsi="Arial"/>
        </w:rPr>
        <w:t>(Alters- und Erwerbsminderungsrente</w:t>
      </w:r>
      <w:r>
        <w:rPr>
          <w:rFonts w:ascii="Arial" w:hAnsi="Arial"/>
        </w:rPr>
        <w:t>)</w:t>
      </w:r>
    </w:p>
    <w:p w14:paraId="70D08F1A" w14:textId="77777777" w:rsidR="00447DA1" w:rsidRDefault="00447DA1" w:rsidP="00DA356E">
      <w:pPr>
        <w:tabs>
          <w:tab w:val="left" w:pos="993"/>
        </w:tabs>
        <w:spacing w:after="120"/>
        <w:ind w:left="709"/>
        <w:rPr>
          <w:rFonts w:ascii="Arial" w:hAnsi="Arial"/>
        </w:rPr>
      </w:pPr>
      <w:r>
        <w:rPr>
          <w:rFonts w:ascii="Arial" w:hAnsi="Arial"/>
        </w:rPr>
        <w:sym w:font="Webdings" w:char="F063"/>
      </w:r>
      <w:r>
        <w:rPr>
          <w:rFonts w:ascii="Arial" w:hAnsi="Arial"/>
        </w:rPr>
        <w:tab/>
        <w:t xml:space="preserve">Tarifvariante </w:t>
      </w:r>
      <w:r w:rsidRPr="00447DA1">
        <w:rPr>
          <w:rFonts w:ascii="Arial" w:hAnsi="Arial"/>
          <w:b/>
        </w:rPr>
        <w:t>D</w:t>
      </w:r>
      <w:r>
        <w:rPr>
          <w:rFonts w:ascii="Arial" w:hAnsi="Arial"/>
        </w:rPr>
        <w:t xml:space="preserve"> </w:t>
      </w:r>
      <w:r w:rsidR="00DA356E">
        <w:rPr>
          <w:rFonts w:ascii="Arial" w:hAnsi="Arial"/>
        </w:rPr>
        <w:t>(Altersrente</w:t>
      </w:r>
      <w:r>
        <w:rPr>
          <w:rFonts w:ascii="Arial" w:hAnsi="Arial"/>
        </w:rPr>
        <w:t>)</w:t>
      </w:r>
    </w:p>
    <w:p w14:paraId="2ECB5EF3" w14:textId="19C135C0" w:rsidR="00270A7C" w:rsidRDefault="00270A7C" w:rsidP="00B01860">
      <w:pPr>
        <w:ind w:firstLine="397"/>
        <w:rPr>
          <w:rFonts w:ascii="Arial" w:hAnsi="Arial"/>
        </w:rPr>
      </w:pPr>
      <w:r>
        <w:rPr>
          <w:rFonts w:ascii="Arial" w:hAnsi="Arial"/>
        </w:rPr>
        <w:t>eingezahlt.</w:t>
      </w:r>
    </w:p>
    <w:p w14:paraId="4B065C8E" w14:textId="77777777" w:rsidR="00270A7C" w:rsidRDefault="00270A7C">
      <w:pPr>
        <w:ind w:left="360"/>
        <w:rPr>
          <w:rFonts w:ascii="Arial" w:hAnsi="Arial"/>
        </w:rPr>
      </w:pPr>
    </w:p>
    <w:p w14:paraId="4E1989FA" w14:textId="6680F64B" w:rsidR="00270A7C" w:rsidRDefault="00270A7C" w:rsidP="00B01860">
      <w:pPr>
        <w:pStyle w:val="Listenabsatz"/>
        <w:numPr>
          <w:ilvl w:val="0"/>
          <w:numId w:val="42"/>
        </w:numPr>
        <w:spacing w:after="120"/>
        <w:ind w:left="426" w:hanging="426"/>
        <w:rPr>
          <w:rFonts w:ascii="Arial" w:hAnsi="Arial"/>
        </w:rPr>
      </w:pPr>
      <w:r>
        <w:rPr>
          <w:rFonts w:ascii="Arial" w:hAnsi="Arial"/>
        </w:rPr>
        <w:t>Der umzuwandelnde Entgeltbetrag für ein Jahr muss mindestens 1/160 der Bezugsgröße nach</w:t>
      </w:r>
      <w:r w:rsidR="002D3D50">
        <w:rPr>
          <w:rFonts w:ascii="Arial" w:hAnsi="Arial"/>
        </w:rPr>
        <w:t xml:space="preserve"> </w:t>
      </w:r>
      <w:r>
        <w:rPr>
          <w:rFonts w:ascii="Arial" w:hAnsi="Arial"/>
        </w:rPr>
        <w:t>§</w:t>
      </w:r>
      <w:r w:rsidR="002D3D50">
        <w:rPr>
          <w:rFonts w:ascii="Arial" w:hAnsi="Arial"/>
        </w:rPr>
        <w:t> </w:t>
      </w:r>
      <w:r>
        <w:rPr>
          <w:rFonts w:ascii="Arial" w:hAnsi="Arial"/>
        </w:rPr>
        <w:t>18</w:t>
      </w:r>
      <w:r w:rsidR="002D3D50">
        <w:rPr>
          <w:rFonts w:ascii="Arial" w:hAnsi="Arial"/>
        </w:rPr>
        <w:t> Abs. 1 SGB </w:t>
      </w:r>
      <w:r>
        <w:rPr>
          <w:rFonts w:ascii="Arial" w:hAnsi="Arial"/>
        </w:rPr>
        <w:t>IV erreichen. Der Arbeitgeber kann bei Umwandlung monatlicher Entgeltbestandteile verlangen, dass für den Zeitraum eines Jahres gleichbleibende monatliche Beträge umgewandelt werden.</w:t>
      </w:r>
    </w:p>
    <w:p w14:paraId="44CF2638" w14:textId="77777777" w:rsidR="00270A7C" w:rsidRDefault="00270A7C">
      <w:pPr>
        <w:pStyle w:val="Textkrper2"/>
        <w:tabs>
          <w:tab w:val="clear" w:pos="426"/>
        </w:tabs>
        <w:rPr>
          <w:rFonts w:ascii="Arial" w:hAnsi="Arial"/>
          <w:sz w:val="20"/>
        </w:rPr>
      </w:pPr>
    </w:p>
    <w:p w14:paraId="59FA097C" w14:textId="77777777" w:rsidR="00270A7C" w:rsidRPr="00874D26" w:rsidRDefault="00270A7C" w:rsidP="004233BC">
      <w:pPr>
        <w:pStyle w:val="Formatvorlageberschrift1Arial"/>
      </w:pPr>
      <w:r w:rsidRPr="00874D26">
        <w:t>§ 2</w:t>
      </w:r>
    </w:p>
    <w:p w14:paraId="684ABD66" w14:textId="77777777" w:rsidR="00270A7C" w:rsidRDefault="00270A7C">
      <w:pPr>
        <w:rPr>
          <w:rFonts w:ascii="Arial Narrow" w:hAnsi="Arial Narrow"/>
          <w:b/>
        </w:rPr>
      </w:pPr>
    </w:p>
    <w:p w14:paraId="1650ECB7" w14:textId="518FEC01" w:rsidR="00270A7C" w:rsidRPr="0068417F" w:rsidRDefault="00270A7C" w:rsidP="0068417F">
      <w:pPr>
        <w:pStyle w:val="Listenabsatz"/>
        <w:numPr>
          <w:ilvl w:val="0"/>
          <w:numId w:val="46"/>
        </w:numPr>
        <w:ind w:left="426" w:hanging="426"/>
        <w:rPr>
          <w:rFonts w:ascii="Arial" w:hAnsi="Arial"/>
        </w:rPr>
      </w:pPr>
      <w:r w:rsidRPr="0068417F">
        <w:rPr>
          <w:rFonts w:ascii="Arial" w:hAnsi="Arial"/>
        </w:rPr>
        <w:t>Die in § 1 genannten Beiträge werden durch den Arbeitgeber an die VBL</w:t>
      </w:r>
      <w:r w:rsidR="00C135DB" w:rsidRPr="0068417F">
        <w:rPr>
          <w:rFonts w:ascii="Arial" w:hAnsi="Arial"/>
        </w:rPr>
        <w:t xml:space="preserve"> </w:t>
      </w:r>
      <w:r w:rsidRPr="0068417F">
        <w:rPr>
          <w:rFonts w:ascii="Arial" w:hAnsi="Arial"/>
        </w:rPr>
        <w:t>unter Beachtung der steuerlichen und sozialversicherungsrechtlichen Regelungen für den Durchführungsweg Pensionskasse entrichtet.</w:t>
      </w:r>
    </w:p>
    <w:p w14:paraId="3995E938" w14:textId="77777777" w:rsidR="00270A7C" w:rsidRDefault="00270A7C">
      <w:pPr>
        <w:ind w:left="397" w:hanging="397"/>
        <w:rPr>
          <w:rFonts w:ascii="Arial" w:hAnsi="Arial"/>
        </w:rPr>
      </w:pPr>
    </w:p>
    <w:p w14:paraId="6810C57C" w14:textId="77777777" w:rsidR="00A0356E" w:rsidRDefault="0068417F" w:rsidP="00F37A26">
      <w:pPr>
        <w:pStyle w:val="Listenabsatz"/>
        <w:numPr>
          <w:ilvl w:val="0"/>
          <w:numId w:val="46"/>
        </w:numPr>
        <w:rPr>
          <w:rFonts w:ascii="Arial" w:hAnsi="Arial"/>
        </w:rPr>
      </w:pPr>
      <w:r w:rsidRPr="00F37A26">
        <w:rPr>
          <w:rFonts w:ascii="Arial" w:hAnsi="Arial"/>
        </w:rPr>
        <w:t>Es finden die Allgemeinen Versicherungsbedingungen (AVB) sowie die Satzung der VBL (VBLS) in der jeweils geltenden Fassung Anwendung.</w:t>
      </w:r>
    </w:p>
    <w:p w14:paraId="66750E45" w14:textId="77777777" w:rsidR="00A0356E" w:rsidRPr="00A0356E" w:rsidRDefault="00A0356E" w:rsidP="00A0356E">
      <w:pPr>
        <w:pStyle w:val="Listenabsatz"/>
        <w:rPr>
          <w:rFonts w:ascii="Arial" w:hAnsi="Arial"/>
        </w:rPr>
      </w:pPr>
    </w:p>
    <w:p w14:paraId="535C57E2" w14:textId="0A833EE6" w:rsidR="00270A7C" w:rsidRPr="00A0356E" w:rsidRDefault="00270A7C" w:rsidP="004233BC">
      <w:pPr>
        <w:pStyle w:val="Formatvorlageberschrift1Arial"/>
      </w:pPr>
      <w:del w:id="0" w:author="Major, Julia" w:date="2022-01-20T14:18:00Z">
        <w:r w:rsidRPr="00A0356E" w:rsidDel="001514DE">
          <w:br w:type="page"/>
        </w:r>
      </w:del>
      <w:r w:rsidRPr="00A0356E">
        <w:lastRenderedPageBreak/>
        <w:t>§ 3</w:t>
      </w:r>
    </w:p>
    <w:p w14:paraId="18A46347" w14:textId="77777777" w:rsidR="00270A7C" w:rsidRDefault="00270A7C">
      <w:pPr>
        <w:pStyle w:val="Funotentext"/>
        <w:rPr>
          <w:rFonts w:ascii="Arial" w:hAnsi="Arial"/>
        </w:rPr>
      </w:pPr>
    </w:p>
    <w:p w14:paraId="75815D07" w14:textId="23A2B34F" w:rsidR="00270A7C" w:rsidRPr="0068417F" w:rsidRDefault="00270A7C" w:rsidP="0068417F">
      <w:pPr>
        <w:pStyle w:val="Listenabsatz"/>
        <w:numPr>
          <w:ilvl w:val="0"/>
          <w:numId w:val="47"/>
        </w:numPr>
        <w:ind w:left="426" w:hanging="426"/>
        <w:rPr>
          <w:rFonts w:ascii="Arial" w:hAnsi="Arial"/>
          <w:color w:val="000000"/>
        </w:rPr>
      </w:pPr>
      <w:r w:rsidRPr="0068417F">
        <w:rPr>
          <w:rFonts w:ascii="Arial" w:hAnsi="Arial"/>
          <w:color w:val="000000"/>
        </w:rPr>
        <w:t>Die Beiträge zur betrieblichen Altersversorgung werden vom Arbeitgeber solange und soweit entrichtet, als er zur Zahlung de</w:t>
      </w:r>
      <w:r w:rsidR="00AF419E" w:rsidRPr="0068417F">
        <w:rPr>
          <w:rFonts w:ascii="Arial" w:hAnsi="Arial"/>
          <w:color w:val="000000"/>
        </w:rPr>
        <w:t>s</w:t>
      </w:r>
      <w:r w:rsidRPr="0068417F">
        <w:rPr>
          <w:rFonts w:ascii="Arial" w:hAnsi="Arial"/>
          <w:color w:val="000000"/>
        </w:rPr>
        <w:t xml:space="preserve"> </w:t>
      </w:r>
      <w:r w:rsidR="00AF419E" w:rsidRPr="0068417F">
        <w:rPr>
          <w:rFonts w:ascii="Arial" w:hAnsi="Arial"/>
          <w:color w:val="000000"/>
        </w:rPr>
        <w:t xml:space="preserve">Entgelts </w:t>
      </w:r>
      <w:r w:rsidRPr="0068417F">
        <w:rPr>
          <w:rFonts w:ascii="Arial" w:hAnsi="Arial"/>
          <w:color w:val="000000"/>
        </w:rPr>
        <w:t>aus dem Arbeitsverhältnis verpflichtet ist</w:t>
      </w:r>
      <w:r>
        <w:rPr>
          <w:rStyle w:val="Funotenzeichen"/>
          <w:rFonts w:ascii="Arial" w:hAnsi="Arial"/>
          <w:color w:val="000000"/>
        </w:rPr>
        <w:footnoteReference w:id="1"/>
      </w:r>
      <w:r w:rsidRPr="0068417F">
        <w:rPr>
          <w:rFonts w:ascii="Arial" w:hAnsi="Arial"/>
          <w:color w:val="000000"/>
        </w:rPr>
        <w:t>.</w:t>
      </w:r>
    </w:p>
    <w:p w14:paraId="7EDAC542" w14:textId="77777777" w:rsidR="00270A7C" w:rsidRDefault="00270A7C">
      <w:pPr>
        <w:ind w:left="397" w:hanging="397"/>
        <w:rPr>
          <w:rFonts w:ascii="Arial" w:hAnsi="Arial"/>
          <w:color w:val="000000"/>
        </w:rPr>
      </w:pPr>
    </w:p>
    <w:p w14:paraId="29CE6E96" w14:textId="27C26CCC" w:rsidR="00270A7C" w:rsidRPr="0068417F" w:rsidRDefault="0068417F" w:rsidP="0068417F">
      <w:pPr>
        <w:pStyle w:val="Listenabsatz"/>
        <w:numPr>
          <w:ilvl w:val="0"/>
          <w:numId w:val="47"/>
        </w:numPr>
        <w:ind w:left="426" w:hanging="426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</w:t>
      </w:r>
      <w:r w:rsidR="00270A7C" w:rsidRPr="0068417F">
        <w:rPr>
          <w:rFonts w:ascii="Arial" w:hAnsi="Arial"/>
          <w:color w:val="000000"/>
        </w:rPr>
        <w:t xml:space="preserve">oweit der steuerfreie Höchstbetrag nach § 3 Nr. 63 EStG nicht durch etwaige Aufwendungen des Arbeitgebers zur sonstigen betrieblichen Altersversorgung ausgeschöpft ist, steht dieser Betrag </w:t>
      </w:r>
      <w:r w:rsidR="009948B2" w:rsidRPr="0068417F">
        <w:rPr>
          <w:rFonts w:ascii="Arial" w:hAnsi="Arial"/>
          <w:color w:val="000000"/>
        </w:rPr>
        <w:t>der/</w:t>
      </w:r>
      <w:r w:rsidR="00270A7C" w:rsidRPr="0068417F">
        <w:rPr>
          <w:rFonts w:ascii="Arial" w:hAnsi="Arial"/>
          <w:color w:val="000000"/>
        </w:rPr>
        <w:t xml:space="preserve">dem </w:t>
      </w:r>
      <w:r w:rsidR="009948B2" w:rsidRPr="0068417F">
        <w:rPr>
          <w:rFonts w:ascii="Arial" w:hAnsi="Arial"/>
          <w:color w:val="000000"/>
        </w:rPr>
        <w:t xml:space="preserve">Beschäftigten </w:t>
      </w:r>
      <w:r w:rsidR="00270A7C" w:rsidRPr="0068417F">
        <w:rPr>
          <w:rFonts w:ascii="Arial" w:hAnsi="Arial"/>
          <w:color w:val="000000"/>
        </w:rPr>
        <w:t>für die durch Entgeltumwandlung finanzierten Beiträge zur Verfügung.</w:t>
      </w:r>
    </w:p>
    <w:p w14:paraId="6F7542D6" w14:textId="77777777" w:rsidR="00270A7C" w:rsidRDefault="00270A7C">
      <w:pPr>
        <w:rPr>
          <w:rFonts w:ascii="Arial" w:hAnsi="Arial"/>
        </w:rPr>
      </w:pPr>
    </w:p>
    <w:p w14:paraId="0091FD7D" w14:textId="77777777" w:rsidR="00270A7C" w:rsidRPr="00874D26" w:rsidRDefault="00270A7C" w:rsidP="004233BC">
      <w:pPr>
        <w:pStyle w:val="Formatvorlageberschrift1Arial"/>
      </w:pPr>
      <w:r w:rsidRPr="00874D26">
        <w:t>§ 4</w:t>
      </w:r>
    </w:p>
    <w:p w14:paraId="7BB64DB1" w14:textId="77777777" w:rsidR="00270A7C" w:rsidRDefault="00270A7C">
      <w:pPr>
        <w:rPr>
          <w:rFonts w:ascii="Arial" w:hAnsi="Arial"/>
        </w:rPr>
      </w:pPr>
    </w:p>
    <w:p w14:paraId="1BCF82BB" w14:textId="120134B5" w:rsidR="00270A7C" w:rsidRDefault="00270A7C" w:rsidP="001B112E">
      <w:pPr>
        <w:pStyle w:val="Listenabsatz"/>
        <w:numPr>
          <w:ilvl w:val="0"/>
          <w:numId w:val="50"/>
        </w:numPr>
        <w:ind w:left="426" w:hanging="426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Diese Vereinbarung kann unter Einhaltung einer Kündigungsfrist von zwei Monaten</w:t>
      </w:r>
      <w:r>
        <w:rPr>
          <w:rStyle w:val="Funotenzeichen"/>
          <w:rFonts w:ascii="Arial" w:hAnsi="Arial"/>
          <w:color w:val="000000"/>
        </w:rPr>
        <w:footnoteReference w:id="2"/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br/>
        <w:t xml:space="preserve">– erstmals zum </w:t>
      </w:r>
      <w:r>
        <w:rPr>
          <w:rFonts w:ascii="Arial Narrow" w:hAnsi="Arial Narrow"/>
          <w:spacing w:val="-4"/>
        </w:rPr>
        <w:t>___________________</w:t>
      </w:r>
      <w:r>
        <w:rPr>
          <w:rFonts w:ascii="Arial" w:hAnsi="Arial"/>
          <w:color w:val="000000"/>
        </w:rPr>
        <w:t xml:space="preserve"> </w:t>
      </w:r>
      <w:r w:rsidR="00943157">
        <w:rPr>
          <w:rStyle w:val="Funotenzeichen"/>
          <w:rFonts w:ascii="Arial" w:hAnsi="Arial"/>
          <w:color w:val="000000"/>
        </w:rPr>
        <w:footnoteReference w:id="3"/>
      </w:r>
      <w:r>
        <w:rPr>
          <w:rFonts w:ascii="Arial" w:hAnsi="Arial"/>
          <w:color w:val="000000"/>
        </w:rPr>
        <w:t xml:space="preserve"> – von dem/der Beschäftigten gekündigt werden.</w:t>
      </w:r>
      <w:r>
        <w:rPr>
          <w:rFonts w:ascii="Arial" w:hAnsi="Arial"/>
          <w:color w:val="000000"/>
        </w:rPr>
        <w:br/>
        <w:t>Die Vereinbarung endet automatisch mit der Beendigung des Arbeitsverhältnisses.</w:t>
      </w:r>
    </w:p>
    <w:p w14:paraId="02D6EF84" w14:textId="77777777" w:rsidR="00270A7C" w:rsidRDefault="00270A7C">
      <w:pPr>
        <w:ind w:left="397" w:hanging="397"/>
        <w:rPr>
          <w:rFonts w:ascii="Arial" w:hAnsi="Arial"/>
          <w:color w:val="000000"/>
        </w:rPr>
      </w:pPr>
    </w:p>
    <w:p w14:paraId="0AAF5B8B" w14:textId="534FBBA6" w:rsidR="00270A7C" w:rsidRDefault="00270A7C" w:rsidP="001B112E">
      <w:pPr>
        <w:pStyle w:val="Listenabsatz"/>
        <w:numPr>
          <w:ilvl w:val="0"/>
          <w:numId w:val="50"/>
        </w:numPr>
        <w:ind w:left="426" w:hanging="426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Die/der ausgeschiedene Beschäftigte kann </w:t>
      </w:r>
      <w:r w:rsidR="009F5471">
        <w:rPr>
          <w:rFonts w:ascii="Arial" w:hAnsi="Arial"/>
          <w:color w:val="000000"/>
        </w:rPr>
        <w:t xml:space="preserve">als Versicherungsnehmerin/Versicherungsnehmer </w:t>
      </w:r>
      <w:r>
        <w:rPr>
          <w:rFonts w:ascii="Arial" w:hAnsi="Arial"/>
          <w:color w:val="000000"/>
        </w:rPr>
        <w:t>die Versicherung mit eigenen Beiträgen fortsetzen. Die Fortsetzung ist innerhalb einer Ausschlussfrist von drei Monaten nach Beendigung der Pflichtversicherung von der/dem Beschäftigten bei der VBL zu beantragen.</w:t>
      </w:r>
      <w:r>
        <w:rPr>
          <w:rFonts w:ascii="Arial" w:hAnsi="Arial"/>
          <w:color w:val="000000"/>
        </w:rPr>
        <w:br/>
      </w:r>
    </w:p>
    <w:p w14:paraId="0457AD02" w14:textId="34DEBC7A" w:rsidR="00270A7C" w:rsidRDefault="00270A7C" w:rsidP="001B112E">
      <w:pPr>
        <w:pStyle w:val="Listenabsatz"/>
        <w:numPr>
          <w:ilvl w:val="0"/>
          <w:numId w:val="50"/>
        </w:numPr>
        <w:ind w:left="426" w:hanging="426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Falls die/der Beschäftigte bei fortbestehendem Arbeitsverhältnis kein Entgelt erhält, hat sie/er das Recht, die Versicherung mit eigenen Beiträgen fortzusetzen</w:t>
      </w:r>
      <w:r w:rsidR="009948B2">
        <w:rPr>
          <w:rStyle w:val="Funotenzeichen"/>
          <w:rFonts w:ascii="Arial" w:hAnsi="Arial"/>
          <w:color w:val="000000"/>
        </w:rPr>
        <w:footnoteReference w:id="4"/>
      </w:r>
      <w:r>
        <w:rPr>
          <w:rFonts w:ascii="Arial" w:hAnsi="Arial"/>
          <w:color w:val="000000"/>
        </w:rPr>
        <w:t>.</w:t>
      </w:r>
      <w:r w:rsidR="00646C28">
        <w:rPr>
          <w:rFonts w:ascii="Arial" w:hAnsi="Arial"/>
          <w:color w:val="000000"/>
        </w:rPr>
        <w:t xml:space="preserve"> </w:t>
      </w:r>
    </w:p>
    <w:p w14:paraId="3294D11A" w14:textId="77777777" w:rsidR="00270A7C" w:rsidRDefault="00270A7C">
      <w:pPr>
        <w:rPr>
          <w:rFonts w:ascii="Arial" w:hAnsi="Arial"/>
        </w:rPr>
      </w:pPr>
    </w:p>
    <w:p w14:paraId="1226A38D" w14:textId="2F69A42C" w:rsidR="00270A7C" w:rsidRPr="00874D26" w:rsidRDefault="00270A7C" w:rsidP="004233BC">
      <w:pPr>
        <w:pStyle w:val="Formatvorlageberschrift1Arial"/>
      </w:pPr>
      <w:r w:rsidRPr="00874D26">
        <w:t>§ 5</w:t>
      </w:r>
    </w:p>
    <w:p w14:paraId="440DCA1A" w14:textId="77777777" w:rsidR="00EC2CE2" w:rsidRDefault="00EC2CE2">
      <w:pPr>
        <w:rPr>
          <w:rFonts w:ascii="Arial" w:hAnsi="Arial"/>
        </w:rPr>
      </w:pPr>
    </w:p>
    <w:p w14:paraId="37B92606" w14:textId="15A05C9E" w:rsidR="009056C4" w:rsidRDefault="009056C4">
      <w:pPr>
        <w:rPr>
          <w:rFonts w:ascii="Arial" w:hAnsi="Arial"/>
        </w:rPr>
      </w:pPr>
      <w:r w:rsidRPr="00075B58">
        <w:rPr>
          <w:rFonts w:ascii="Arial" w:hAnsi="Arial"/>
        </w:rPr>
        <w:t>De</w:t>
      </w:r>
      <w:r>
        <w:rPr>
          <w:rFonts w:ascii="Arial" w:hAnsi="Arial"/>
        </w:rPr>
        <w:t>r</w:t>
      </w:r>
      <w:r w:rsidRPr="00075B58">
        <w:rPr>
          <w:rFonts w:ascii="Arial" w:hAnsi="Arial"/>
        </w:rPr>
        <w:t>/d</w:t>
      </w:r>
      <w:r>
        <w:rPr>
          <w:rFonts w:ascii="Arial" w:hAnsi="Arial"/>
        </w:rPr>
        <w:t>em</w:t>
      </w:r>
      <w:r w:rsidRPr="00075B58">
        <w:rPr>
          <w:rFonts w:ascii="Arial" w:hAnsi="Arial"/>
        </w:rPr>
        <w:t xml:space="preserve"> Beschäftigte</w:t>
      </w:r>
      <w:r>
        <w:rPr>
          <w:rFonts w:ascii="Arial" w:hAnsi="Arial"/>
        </w:rPr>
        <w:t>n</w:t>
      </w:r>
      <w:r w:rsidRPr="00075B58">
        <w:rPr>
          <w:rFonts w:ascii="Arial" w:hAnsi="Arial"/>
        </w:rPr>
        <w:t xml:space="preserve"> ist</w:t>
      </w:r>
      <w:r>
        <w:rPr>
          <w:rFonts w:ascii="Arial" w:hAnsi="Arial"/>
        </w:rPr>
        <w:t xml:space="preserve"> bewusst</w:t>
      </w:r>
      <w:r w:rsidRPr="00075B58">
        <w:rPr>
          <w:rFonts w:ascii="Arial" w:hAnsi="Arial"/>
        </w:rPr>
        <w:t xml:space="preserve">, </w:t>
      </w:r>
      <w:r>
        <w:rPr>
          <w:rFonts w:ascii="Arial" w:hAnsi="Arial"/>
        </w:rPr>
        <w:t xml:space="preserve">dass </w:t>
      </w:r>
      <w:r w:rsidRPr="00075B58">
        <w:rPr>
          <w:rFonts w:ascii="Arial" w:hAnsi="Arial"/>
        </w:rPr>
        <w:t xml:space="preserve">vor Vertragsabschluss wegen der </w:t>
      </w:r>
      <w:r w:rsidR="00103D9F">
        <w:rPr>
          <w:rFonts w:ascii="Arial" w:hAnsi="Arial"/>
        </w:rPr>
        <w:t xml:space="preserve">individuellen </w:t>
      </w:r>
      <w:r w:rsidRPr="00075B58">
        <w:rPr>
          <w:rFonts w:ascii="Arial" w:hAnsi="Arial"/>
        </w:rPr>
        <w:t xml:space="preserve">sozialversicherungs- und steuerrechtlichen Auswirkungen </w:t>
      </w:r>
      <w:r w:rsidR="00103D9F">
        <w:rPr>
          <w:rFonts w:ascii="Arial" w:hAnsi="Arial"/>
        </w:rPr>
        <w:t xml:space="preserve">eine Beratung </w:t>
      </w:r>
      <w:r w:rsidRPr="00075B58">
        <w:rPr>
          <w:rFonts w:ascii="Arial" w:hAnsi="Arial"/>
        </w:rPr>
        <w:t xml:space="preserve">bei den jeweils zuständigen Stellen </w:t>
      </w:r>
      <w:r w:rsidR="00103D9F">
        <w:rPr>
          <w:rFonts w:ascii="Arial" w:hAnsi="Arial"/>
        </w:rPr>
        <w:t>sinnvoll sein kann.</w:t>
      </w:r>
    </w:p>
    <w:p w14:paraId="5B11D52E" w14:textId="77777777" w:rsidR="00270A7C" w:rsidRDefault="00270A7C">
      <w:pPr>
        <w:rPr>
          <w:rFonts w:ascii="Arial" w:hAnsi="Arial"/>
        </w:rPr>
      </w:pPr>
    </w:p>
    <w:p w14:paraId="562C229F" w14:textId="77777777" w:rsidR="00270A7C" w:rsidRPr="00874D26" w:rsidRDefault="00270A7C" w:rsidP="004233BC">
      <w:pPr>
        <w:pStyle w:val="Formatvorlageberschrift1Arial"/>
      </w:pPr>
      <w:r w:rsidRPr="00874D26">
        <w:t>§ 6</w:t>
      </w:r>
    </w:p>
    <w:p w14:paraId="76391097" w14:textId="77777777" w:rsidR="00270A7C" w:rsidRDefault="00270A7C">
      <w:pPr>
        <w:rPr>
          <w:rFonts w:ascii="Arial" w:hAnsi="Arial"/>
        </w:rPr>
      </w:pPr>
    </w:p>
    <w:p w14:paraId="063E611A" w14:textId="6CA1EEF1" w:rsidR="00270A7C" w:rsidRDefault="00270A7C">
      <w:pPr>
        <w:rPr>
          <w:rFonts w:ascii="Arial" w:hAnsi="Arial"/>
        </w:rPr>
      </w:pPr>
      <w:r>
        <w:rPr>
          <w:rFonts w:ascii="Arial" w:hAnsi="Arial"/>
        </w:rPr>
        <w:t xml:space="preserve">Bei Änderungen der gesetzlichen Rahmenbedingungen oder bei Änderungen der höchstrichterlichen Rechtsprechung, die sich auf die wesentlichen Bestandteile der Entgeltumwandlungsvereinbarung auswirken, verhandeln Arbeitgeber und </w:t>
      </w:r>
      <w:r w:rsidR="00BD6FB7">
        <w:rPr>
          <w:rFonts w:ascii="Arial" w:hAnsi="Arial"/>
        </w:rPr>
        <w:t xml:space="preserve">die/der Beschäftigte </w:t>
      </w:r>
      <w:r>
        <w:rPr>
          <w:rFonts w:ascii="Arial" w:hAnsi="Arial"/>
        </w:rPr>
        <w:t>über eine interessengerechte Vertragsanpassung.</w:t>
      </w:r>
    </w:p>
    <w:p w14:paraId="3F24417C" w14:textId="77777777" w:rsidR="00270A7C" w:rsidRDefault="00270A7C">
      <w:pPr>
        <w:tabs>
          <w:tab w:val="left" w:pos="5245"/>
        </w:tabs>
        <w:rPr>
          <w:rFonts w:ascii="Arial" w:hAnsi="Arial"/>
        </w:rPr>
      </w:pPr>
    </w:p>
    <w:p w14:paraId="6CF113C0" w14:textId="77777777" w:rsidR="00270A7C" w:rsidRDefault="00270A7C">
      <w:pPr>
        <w:tabs>
          <w:tab w:val="left" w:pos="5245"/>
        </w:tabs>
        <w:rPr>
          <w:rFonts w:ascii="Arial" w:hAnsi="Arial"/>
        </w:rPr>
      </w:pPr>
    </w:p>
    <w:p w14:paraId="778FA78E" w14:textId="77777777" w:rsidR="00270A7C" w:rsidRDefault="00270A7C">
      <w:pPr>
        <w:pStyle w:val="Funotentext"/>
        <w:tabs>
          <w:tab w:val="left" w:pos="4820"/>
        </w:tabs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</w:t>
      </w:r>
      <w:r>
        <w:rPr>
          <w:rFonts w:ascii="Arial Narrow" w:hAnsi="Arial Narrow"/>
        </w:rPr>
        <w:tab/>
        <w:t>_____________________________________________</w:t>
      </w:r>
    </w:p>
    <w:p w14:paraId="5D1BE7B3" w14:textId="203FFB4C" w:rsidR="00270A7C" w:rsidRDefault="00BE42B4">
      <w:pPr>
        <w:tabs>
          <w:tab w:val="left" w:pos="4820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Ort, </w:t>
      </w:r>
      <w:r w:rsidR="00270A7C">
        <w:rPr>
          <w:rFonts w:ascii="Arial" w:hAnsi="Arial"/>
          <w:sz w:val="16"/>
        </w:rPr>
        <w:t>Datum</w:t>
      </w:r>
      <w:r w:rsidR="00270A7C"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 xml:space="preserve">Ort, </w:t>
      </w:r>
      <w:r w:rsidR="00270A7C">
        <w:rPr>
          <w:rFonts w:ascii="Arial" w:hAnsi="Arial"/>
          <w:sz w:val="16"/>
        </w:rPr>
        <w:t>Datum</w:t>
      </w:r>
    </w:p>
    <w:p w14:paraId="12949446" w14:textId="47A0E736" w:rsidR="00270A7C" w:rsidRDefault="00270A7C">
      <w:pPr>
        <w:tabs>
          <w:tab w:val="left" w:pos="3686"/>
          <w:tab w:val="left" w:pos="4820"/>
          <w:tab w:val="left" w:pos="5245"/>
        </w:tabs>
        <w:rPr>
          <w:rFonts w:ascii="Arial" w:hAnsi="Arial"/>
        </w:rPr>
      </w:pPr>
      <w:bookmarkStart w:id="1" w:name="_GoBack"/>
      <w:bookmarkEnd w:id="1"/>
    </w:p>
    <w:p w14:paraId="6908F787" w14:textId="77777777" w:rsidR="00270A7C" w:rsidRDefault="00270A7C">
      <w:pPr>
        <w:tabs>
          <w:tab w:val="left" w:pos="4820"/>
          <w:tab w:val="left" w:pos="5245"/>
        </w:tabs>
        <w:rPr>
          <w:rFonts w:ascii="Arial" w:hAnsi="Arial"/>
        </w:rPr>
      </w:pPr>
    </w:p>
    <w:p w14:paraId="180CD56E" w14:textId="77777777" w:rsidR="00270A7C" w:rsidRDefault="00270A7C">
      <w:pPr>
        <w:pStyle w:val="Funotentext"/>
        <w:tabs>
          <w:tab w:val="left" w:pos="4820"/>
          <w:tab w:val="left" w:pos="5245"/>
        </w:tabs>
        <w:rPr>
          <w:rFonts w:ascii="Arial" w:hAnsi="Arial"/>
        </w:rPr>
      </w:pPr>
      <w:r>
        <w:rPr>
          <w:rFonts w:ascii="Arial Narrow" w:hAnsi="Arial Narrow"/>
        </w:rPr>
        <w:t>_____________________________________________</w:t>
      </w:r>
      <w:r>
        <w:rPr>
          <w:rFonts w:ascii="Arial" w:hAnsi="Arial"/>
        </w:rPr>
        <w:tab/>
      </w:r>
      <w:r>
        <w:rPr>
          <w:rFonts w:ascii="Arial Narrow" w:hAnsi="Arial Narrow"/>
        </w:rPr>
        <w:t>_____________________________________________</w:t>
      </w:r>
    </w:p>
    <w:p w14:paraId="3F649934" w14:textId="2CAD3221" w:rsidR="00270A7C" w:rsidRDefault="00270A7C">
      <w:pPr>
        <w:tabs>
          <w:tab w:val="left" w:pos="4820"/>
          <w:tab w:val="left" w:pos="5245"/>
        </w:tabs>
        <w:ind w:right="-709"/>
        <w:rPr>
          <w:rFonts w:ascii="Arial" w:hAnsi="Arial"/>
          <w:sz w:val="16"/>
        </w:rPr>
      </w:pPr>
      <w:r>
        <w:rPr>
          <w:rFonts w:ascii="Arial" w:hAnsi="Arial"/>
          <w:sz w:val="16"/>
        </w:rPr>
        <w:t>Arbeitgeber</w:t>
      </w:r>
      <w:r>
        <w:rPr>
          <w:rFonts w:ascii="Arial" w:hAnsi="Arial"/>
          <w:sz w:val="16"/>
        </w:rPr>
        <w:tab/>
        <w:t>Beschäftigte/</w:t>
      </w:r>
      <w:r w:rsidR="00BE42B4">
        <w:rPr>
          <w:rFonts w:ascii="Arial" w:hAnsi="Arial"/>
          <w:sz w:val="16"/>
        </w:rPr>
        <w:t>Beschäftigte</w:t>
      </w:r>
      <w:r>
        <w:rPr>
          <w:rFonts w:ascii="Arial" w:hAnsi="Arial"/>
          <w:sz w:val="16"/>
        </w:rPr>
        <w:t>r</w:t>
      </w:r>
    </w:p>
    <w:sectPr w:rsidR="00270A7C" w:rsidSect="004233BC">
      <w:headerReference w:type="default" r:id="rId11"/>
      <w:headerReference w:type="first" r:id="rId12"/>
      <w:pgSz w:w="11906" w:h="16838"/>
      <w:pgMar w:top="1134" w:right="1418" w:bottom="851" w:left="1418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5B83E" w14:textId="77777777" w:rsidR="009A13F9" w:rsidRDefault="009A13F9">
      <w:r>
        <w:separator/>
      </w:r>
    </w:p>
  </w:endnote>
  <w:endnote w:type="continuationSeparator" w:id="0">
    <w:p w14:paraId="689100AB" w14:textId="77777777" w:rsidR="009A13F9" w:rsidRDefault="009A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FCEFD" w14:textId="77777777" w:rsidR="009A13F9" w:rsidRDefault="009A13F9">
      <w:pPr>
        <w:pStyle w:val="Fuzeile"/>
      </w:pPr>
    </w:p>
  </w:footnote>
  <w:footnote w:type="continuationSeparator" w:id="0">
    <w:p w14:paraId="55D86DA8" w14:textId="77777777" w:rsidR="009A13F9" w:rsidRDefault="009A13F9">
      <w:r>
        <w:continuationSeparator/>
      </w:r>
    </w:p>
  </w:footnote>
  <w:footnote w:id="1">
    <w:p w14:paraId="210D1A4E" w14:textId="2CF5E9CB" w:rsidR="00270A7C" w:rsidRDefault="00270A7C">
      <w:pPr>
        <w:ind w:left="113" w:hanging="113"/>
        <w:rPr>
          <w:rFonts w:ascii="Arial" w:hAnsi="Arial"/>
          <w:sz w:val="14"/>
        </w:rPr>
      </w:pPr>
      <w:r>
        <w:rPr>
          <w:rStyle w:val="Funotenzeichen"/>
          <w:rFonts w:ascii="Arial" w:hAnsi="Arial"/>
          <w:sz w:val="14"/>
        </w:rPr>
        <w:footnoteRef/>
      </w:r>
      <w:r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  <w:t>Keine Zahlungsverpflichtung besteht also z. B. nach Ablauf der Entgeltfortzahlungsfristen</w:t>
      </w:r>
      <w:r w:rsidR="002E7BFF">
        <w:rPr>
          <w:rFonts w:ascii="Arial" w:hAnsi="Arial"/>
          <w:sz w:val="14"/>
        </w:rPr>
        <w:t>,</w:t>
      </w:r>
      <w:r>
        <w:rPr>
          <w:rFonts w:ascii="Arial" w:hAnsi="Arial"/>
          <w:sz w:val="14"/>
        </w:rPr>
        <w:t xml:space="preserve"> in den Fällen des Sonderurlaubs ohne </w:t>
      </w:r>
      <w:r w:rsidR="002E7BFF">
        <w:rPr>
          <w:rFonts w:ascii="Arial" w:hAnsi="Arial"/>
          <w:sz w:val="14"/>
        </w:rPr>
        <w:t>Fortzahlung des Entgelts oder Elternzeit</w:t>
      </w:r>
      <w:r>
        <w:rPr>
          <w:rFonts w:ascii="Arial" w:hAnsi="Arial"/>
          <w:sz w:val="14"/>
        </w:rPr>
        <w:t xml:space="preserve">. </w:t>
      </w:r>
    </w:p>
    <w:p w14:paraId="0EB6F43C" w14:textId="77777777" w:rsidR="00270A7C" w:rsidRDefault="00270A7C">
      <w:pPr>
        <w:pStyle w:val="Funotentext"/>
        <w:ind w:left="113" w:hanging="113"/>
        <w:rPr>
          <w:rFonts w:ascii="Arial" w:hAnsi="Arial"/>
          <w:sz w:val="14"/>
        </w:rPr>
      </w:pPr>
    </w:p>
  </w:footnote>
  <w:footnote w:id="2">
    <w:p w14:paraId="1BC469BB" w14:textId="77777777" w:rsidR="00270A7C" w:rsidRDefault="00270A7C">
      <w:pPr>
        <w:ind w:left="113" w:hanging="113"/>
        <w:rPr>
          <w:rFonts w:ascii="Arial" w:hAnsi="Arial"/>
          <w:color w:val="000000"/>
          <w:sz w:val="14"/>
        </w:rPr>
      </w:pPr>
      <w:r>
        <w:rPr>
          <w:rStyle w:val="Funotenzeichen"/>
          <w:rFonts w:ascii="Arial" w:hAnsi="Arial"/>
          <w:color w:val="000000"/>
          <w:sz w:val="14"/>
        </w:rPr>
        <w:footnoteRef/>
      </w:r>
      <w:r>
        <w:rPr>
          <w:rFonts w:ascii="Arial" w:hAnsi="Arial"/>
          <w:color w:val="000000"/>
          <w:sz w:val="14"/>
        </w:rPr>
        <w:t xml:space="preserve"> </w:t>
      </w:r>
      <w:r>
        <w:rPr>
          <w:rFonts w:ascii="Arial" w:hAnsi="Arial"/>
          <w:color w:val="000000"/>
          <w:sz w:val="14"/>
        </w:rPr>
        <w:tab/>
        <w:t>Die vorgeschlagene Frist entspricht der Vorlaufzeit bei der Beantragung der Entgeltumwandlung.</w:t>
      </w:r>
    </w:p>
    <w:p w14:paraId="5918ECCB" w14:textId="77777777" w:rsidR="00270A7C" w:rsidRDefault="00270A7C">
      <w:pPr>
        <w:ind w:left="113" w:hanging="113"/>
        <w:rPr>
          <w:rFonts w:ascii="Arial" w:hAnsi="Arial"/>
          <w:sz w:val="14"/>
        </w:rPr>
      </w:pPr>
    </w:p>
  </w:footnote>
  <w:footnote w:id="3">
    <w:p w14:paraId="336EC1F7" w14:textId="2098864A" w:rsidR="00C96C3E" w:rsidRDefault="00943157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943157">
        <w:rPr>
          <w:rFonts w:ascii="Arial" w:hAnsi="Arial"/>
          <w:color w:val="000000"/>
          <w:sz w:val="14"/>
        </w:rPr>
        <w:t xml:space="preserve">Die Umwandlung monatlicher Entgeltansprüche hat mindestens für den Zeitraum eines Jahres zur erfolgen. In begründeten Einzelfällen ist </w:t>
      </w:r>
      <w:r w:rsidR="00EC2CE2">
        <w:rPr>
          <w:rFonts w:ascii="Arial" w:hAnsi="Arial"/>
          <w:color w:val="000000"/>
          <w:sz w:val="14"/>
        </w:rPr>
        <w:t xml:space="preserve">ein </w:t>
      </w:r>
      <w:r w:rsidRPr="00943157">
        <w:rPr>
          <w:rFonts w:ascii="Arial" w:hAnsi="Arial"/>
          <w:color w:val="000000"/>
          <w:sz w:val="14"/>
        </w:rPr>
        <w:t>kürzere</w:t>
      </w:r>
      <w:r w:rsidR="00991F3D">
        <w:rPr>
          <w:rFonts w:ascii="Arial" w:hAnsi="Arial"/>
          <w:color w:val="000000"/>
          <w:sz w:val="14"/>
        </w:rPr>
        <w:t>r</w:t>
      </w:r>
      <w:r w:rsidRPr="00943157">
        <w:rPr>
          <w:rFonts w:ascii="Arial" w:hAnsi="Arial"/>
          <w:color w:val="000000"/>
          <w:sz w:val="14"/>
        </w:rPr>
        <w:t xml:space="preserve"> Zeitraum zulässig</w:t>
      </w:r>
      <w:r>
        <w:rPr>
          <w:rFonts w:ascii="Arial" w:hAnsi="Arial"/>
          <w:color w:val="000000"/>
          <w:sz w:val="14"/>
        </w:rPr>
        <w:t xml:space="preserve"> (§ 5 Abs. 2 Satz 1 und 2 TV-EntgeltU-B/L)</w:t>
      </w:r>
      <w:r w:rsidRPr="00943157">
        <w:rPr>
          <w:rFonts w:ascii="Arial" w:hAnsi="Arial"/>
          <w:color w:val="000000"/>
          <w:sz w:val="14"/>
        </w:rPr>
        <w:t>.</w:t>
      </w:r>
      <w:r w:rsidRPr="00943157">
        <w:t xml:space="preserve"> </w:t>
      </w:r>
    </w:p>
    <w:p w14:paraId="7C16C31E" w14:textId="49113017" w:rsidR="00943157" w:rsidRDefault="00943157">
      <w:pPr>
        <w:pStyle w:val="Funotentext"/>
      </w:pPr>
      <w:r w:rsidRPr="00943157">
        <w:t xml:space="preserve"> </w:t>
      </w:r>
    </w:p>
  </w:footnote>
  <w:footnote w:id="4">
    <w:p w14:paraId="094D4B07" w14:textId="2A21D3CC" w:rsidR="009948B2" w:rsidRPr="008206C0" w:rsidRDefault="009948B2">
      <w:pPr>
        <w:pStyle w:val="Funotentext"/>
        <w:rPr>
          <w:rFonts w:ascii="Arial" w:hAnsi="Arial"/>
          <w:color w:val="000000"/>
          <w:sz w:val="14"/>
        </w:rPr>
      </w:pPr>
      <w:r>
        <w:rPr>
          <w:rStyle w:val="Funotenzeichen"/>
        </w:rPr>
        <w:footnoteRef/>
      </w:r>
      <w:r>
        <w:t xml:space="preserve"> </w:t>
      </w:r>
      <w:r w:rsidRPr="008206C0">
        <w:rPr>
          <w:rFonts w:ascii="Arial" w:hAnsi="Arial"/>
          <w:color w:val="000000"/>
          <w:sz w:val="14"/>
        </w:rPr>
        <w:t>Im Falle der Fortführung mit eigenen Beiträgen, sind die Beiträge von der/dem Beschäftigten selbs</w:t>
      </w:r>
      <w:r w:rsidR="00991F3D">
        <w:rPr>
          <w:rFonts w:ascii="Arial" w:hAnsi="Arial"/>
          <w:color w:val="000000"/>
          <w:sz w:val="14"/>
        </w:rPr>
        <w:t>t an die VBL zu entrichten. Die</w:t>
      </w:r>
      <w:r w:rsidRPr="008206C0">
        <w:rPr>
          <w:rFonts w:ascii="Arial" w:hAnsi="Arial"/>
          <w:color w:val="000000"/>
          <w:sz w:val="14"/>
        </w:rPr>
        <w:t>/der Beschäftigte muss die VBL vorab hierüber benachrichtigen.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2C11F" w14:textId="77777777" w:rsidR="00270A7C" w:rsidRDefault="00270A7C">
    <w:pPr>
      <w:pStyle w:val="Kopfzeile"/>
    </w:pPr>
  </w:p>
  <w:p w14:paraId="7CB79B7F" w14:textId="4561E8CA" w:rsidR="00270A7C" w:rsidRDefault="00270A7C">
    <w:pPr>
      <w:pStyle w:val="Kopfzeile"/>
    </w:pPr>
  </w:p>
  <w:p w14:paraId="63E64F64" w14:textId="77777777" w:rsidR="004233BC" w:rsidRDefault="004233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63DD6" w14:textId="61EBFDE6" w:rsidR="004233BC" w:rsidRPr="004233BC" w:rsidRDefault="004233BC">
    <w:pPr>
      <w:pStyle w:val="Kopfzeile"/>
      <w:rPr>
        <w:rFonts w:ascii="Arial" w:hAnsi="Arial" w:cs="Arial"/>
        <w:sz w:val="24"/>
        <w:szCs w:val="24"/>
      </w:rPr>
    </w:pPr>
  </w:p>
  <w:p w14:paraId="479B955F" w14:textId="7DAD8E3A" w:rsidR="004233BC" w:rsidRPr="004233BC" w:rsidRDefault="004233BC" w:rsidP="004233BC">
    <w:pPr>
      <w:pStyle w:val="Kopfzeile"/>
      <w:jc w:val="right"/>
      <w:rPr>
        <w:rFonts w:ascii="Arial" w:hAnsi="Arial" w:cs="Arial"/>
        <w:b/>
        <w:sz w:val="24"/>
        <w:szCs w:val="24"/>
      </w:rPr>
    </w:pPr>
    <w:r w:rsidRPr="004233BC">
      <w:rPr>
        <w:rFonts w:ascii="Arial" w:hAnsi="Arial" w:cs="Arial"/>
        <w:b/>
        <w:sz w:val="24"/>
        <w:szCs w:val="24"/>
      </w:rPr>
      <w:t>Anlage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B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51F7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5C4BC7"/>
    <w:multiLevelType w:val="singleLevel"/>
    <w:tmpl w:val="0407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F13D31"/>
    <w:multiLevelType w:val="singleLevel"/>
    <w:tmpl w:val="DED40E4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301915"/>
    <w:multiLevelType w:val="hybridMultilevel"/>
    <w:tmpl w:val="BD20147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926F8"/>
    <w:multiLevelType w:val="singleLevel"/>
    <w:tmpl w:val="79449A2C"/>
    <w:lvl w:ilvl="0">
      <w:start w:val="1"/>
      <w:numFmt w:val="none"/>
      <w:lvlText w:val="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</w:abstractNum>
  <w:abstractNum w:abstractNumId="6" w15:restartNumberingAfterBreak="0">
    <w:nsid w:val="0C7F12CA"/>
    <w:multiLevelType w:val="multilevel"/>
    <w:tmpl w:val="A86CC4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5949D8"/>
    <w:multiLevelType w:val="singleLevel"/>
    <w:tmpl w:val="D2C68A5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8" w15:restartNumberingAfterBreak="0">
    <w:nsid w:val="0DA94CC9"/>
    <w:multiLevelType w:val="singleLevel"/>
    <w:tmpl w:val="26306B7A"/>
    <w:lvl w:ilvl="0">
      <w:start w:val="2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9" w15:restartNumberingAfterBreak="0">
    <w:nsid w:val="0E894723"/>
    <w:multiLevelType w:val="singleLevel"/>
    <w:tmpl w:val="0407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0443B34"/>
    <w:multiLevelType w:val="hybridMultilevel"/>
    <w:tmpl w:val="52FAA45A"/>
    <w:lvl w:ilvl="0" w:tplc="FBC431F8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42364"/>
    <w:multiLevelType w:val="singleLevel"/>
    <w:tmpl w:val="2B96636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182D3855"/>
    <w:multiLevelType w:val="singleLevel"/>
    <w:tmpl w:val="AF14253A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1AB9591D"/>
    <w:multiLevelType w:val="singleLevel"/>
    <w:tmpl w:val="AB7436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E695F3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E6E0735"/>
    <w:multiLevelType w:val="hybridMultilevel"/>
    <w:tmpl w:val="5B08D828"/>
    <w:lvl w:ilvl="0" w:tplc="3A7C363E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E7CBE"/>
    <w:multiLevelType w:val="singleLevel"/>
    <w:tmpl w:val="AF14253A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7" w15:restartNumberingAfterBreak="0">
    <w:nsid w:val="1FD13990"/>
    <w:multiLevelType w:val="singleLevel"/>
    <w:tmpl w:val="B11054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20E936A9"/>
    <w:multiLevelType w:val="singleLevel"/>
    <w:tmpl w:val="956E1AE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76048B8"/>
    <w:multiLevelType w:val="hybridMultilevel"/>
    <w:tmpl w:val="3F4228A0"/>
    <w:lvl w:ilvl="0" w:tplc="3BDAAD84">
      <w:start w:val="2"/>
      <w:numFmt w:val="bullet"/>
      <w:lvlText w:val=""/>
      <w:lvlJc w:val="left"/>
      <w:pPr>
        <w:ind w:left="1069" w:hanging="360"/>
      </w:pPr>
      <w:rPr>
        <w:rFonts w:ascii="Webdings" w:eastAsia="Times New Roman" w:hAnsi="Web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EF47248"/>
    <w:multiLevelType w:val="hybridMultilevel"/>
    <w:tmpl w:val="832A56A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913CF"/>
    <w:multiLevelType w:val="hybridMultilevel"/>
    <w:tmpl w:val="4274C9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A3E1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8734D55"/>
    <w:multiLevelType w:val="singleLevel"/>
    <w:tmpl w:val="B11054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3C8B5045"/>
    <w:multiLevelType w:val="singleLevel"/>
    <w:tmpl w:val="7E168F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E2F4532"/>
    <w:multiLevelType w:val="singleLevel"/>
    <w:tmpl w:val="AF14253A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6" w15:restartNumberingAfterBreak="0">
    <w:nsid w:val="3F00330D"/>
    <w:multiLevelType w:val="singleLevel"/>
    <w:tmpl w:val="AF14253A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 w15:restartNumberingAfterBreak="0">
    <w:nsid w:val="3F270496"/>
    <w:multiLevelType w:val="singleLevel"/>
    <w:tmpl w:val="956E1AE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1FE7997"/>
    <w:multiLevelType w:val="singleLevel"/>
    <w:tmpl w:val="B11054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421A1B1B"/>
    <w:multiLevelType w:val="singleLevel"/>
    <w:tmpl w:val="AF14253A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0" w15:restartNumberingAfterBreak="0">
    <w:nsid w:val="424B7186"/>
    <w:multiLevelType w:val="singleLevel"/>
    <w:tmpl w:val="FD32F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3E97246"/>
    <w:multiLevelType w:val="singleLevel"/>
    <w:tmpl w:val="AF14253A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2" w15:restartNumberingAfterBreak="0">
    <w:nsid w:val="4763661A"/>
    <w:multiLevelType w:val="singleLevel"/>
    <w:tmpl w:val="0F5EDC3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85C4038"/>
    <w:multiLevelType w:val="hybridMultilevel"/>
    <w:tmpl w:val="E528D2F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1144A"/>
    <w:multiLevelType w:val="singleLevel"/>
    <w:tmpl w:val="D2C68A5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35" w15:restartNumberingAfterBreak="0">
    <w:nsid w:val="52C50CF5"/>
    <w:multiLevelType w:val="singleLevel"/>
    <w:tmpl w:val="0407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4A035A5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9997B96"/>
    <w:multiLevelType w:val="hybridMultilevel"/>
    <w:tmpl w:val="832A56A4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6770F0"/>
    <w:multiLevelType w:val="singleLevel"/>
    <w:tmpl w:val="B11054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5E885C18"/>
    <w:multiLevelType w:val="singleLevel"/>
    <w:tmpl w:val="8FD430EC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0" w15:restartNumberingAfterBreak="0">
    <w:nsid w:val="63E8763F"/>
    <w:multiLevelType w:val="singleLevel"/>
    <w:tmpl w:val="2B96636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1" w15:restartNumberingAfterBreak="0">
    <w:nsid w:val="64A979F6"/>
    <w:multiLevelType w:val="singleLevel"/>
    <w:tmpl w:val="B11054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8C114A0"/>
    <w:multiLevelType w:val="singleLevel"/>
    <w:tmpl w:val="B11054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E2C6A82"/>
    <w:multiLevelType w:val="singleLevel"/>
    <w:tmpl w:val="956E1AE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6E9B7597"/>
    <w:multiLevelType w:val="hybridMultilevel"/>
    <w:tmpl w:val="E528D2F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B0798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0FF2A34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7" w15:restartNumberingAfterBreak="0">
    <w:nsid w:val="76613F7F"/>
    <w:multiLevelType w:val="singleLevel"/>
    <w:tmpl w:val="E3360CC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B0D0545"/>
    <w:multiLevelType w:val="singleLevel"/>
    <w:tmpl w:val="6480D8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C4C3BD4"/>
    <w:multiLevelType w:val="singleLevel"/>
    <w:tmpl w:val="AB7436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6"/>
  </w:num>
  <w:num w:numId="2">
    <w:abstractNumId w:val="28"/>
  </w:num>
  <w:num w:numId="3">
    <w:abstractNumId w:val="38"/>
  </w:num>
  <w:num w:numId="4">
    <w:abstractNumId w:val="42"/>
  </w:num>
  <w:num w:numId="5">
    <w:abstractNumId w:val="41"/>
  </w:num>
  <w:num w:numId="6">
    <w:abstractNumId w:val="17"/>
  </w:num>
  <w:num w:numId="7">
    <w:abstractNumId w:val="1"/>
  </w:num>
  <w:num w:numId="8">
    <w:abstractNumId w:val="22"/>
  </w:num>
  <w:num w:numId="9">
    <w:abstractNumId w:val="9"/>
  </w:num>
  <w:num w:numId="10">
    <w:abstractNumId w:val="35"/>
  </w:num>
  <w:num w:numId="11">
    <w:abstractNumId w:val="23"/>
  </w:num>
  <w:num w:numId="12">
    <w:abstractNumId w:val="2"/>
  </w:num>
  <w:num w:numId="13">
    <w:abstractNumId w:val="36"/>
  </w:num>
  <w:num w:numId="14">
    <w:abstractNumId w:val="32"/>
  </w:num>
  <w:num w:numId="15">
    <w:abstractNumId w:val="3"/>
  </w:num>
  <w:num w:numId="16">
    <w:abstractNumId w:val="6"/>
  </w:num>
  <w:num w:numId="17">
    <w:abstractNumId w:val="30"/>
  </w:num>
  <w:num w:numId="18">
    <w:abstractNumId w:val="47"/>
  </w:num>
  <w:num w:numId="19">
    <w:abstractNumId w:val="24"/>
  </w:num>
  <w:num w:numId="20">
    <w:abstractNumId w:val="48"/>
  </w:num>
  <w:num w:numId="21">
    <w:abstractNumId w:val="13"/>
  </w:num>
  <w:num w:numId="22">
    <w:abstractNumId w:val="49"/>
  </w:num>
  <w:num w:numId="23">
    <w:abstractNumId w:val="34"/>
  </w:num>
  <w:num w:numId="24">
    <w:abstractNumId w:val="7"/>
  </w:num>
  <w:num w:numId="25">
    <w:abstractNumId w:val="14"/>
  </w:num>
  <w:num w:numId="26">
    <w:abstractNumId w:val="0"/>
  </w:num>
  <w:num w:numId="27">
    <w:abstractNumId w:val="45"/>
  </w:num>
  <w:num w:numId="28">
    <w:abstractNumId w:val="43"/>
  </w:num>
  <w:num w:numId="29">
    <w:abstractNumId w:val="18"/>
  </w:num>
  <w:num w:numId="30">
    <w:abstractNumId w:val="27"/>
  </w:num>
  <w:num w:numId="31">
    <w:abstractNumId w:val="12"/>
  </w:num>
  <w:num w:numId="32">
    <w:abstractNumId w:val="5"/>
  </w:num>
  <w:num w:numId="33">
    <w:abstractNumId w:val="26"/>
  </w:num>
  <w:num w:numId="34">
    <w:abstractNumId w:val="31"/>
  </w:num>
  <w:num w:numId="35">
    <w:abstractNumId w:val="25"/>
  </w:num>
  <w:num w:numId="36">
    <w:abstractNumId w:val="29"/>
  </w:num>
  <w:num w:numId="37">
    <w:abstractNumId w:val="16"/>
  </w:num>
  <w:num w:numId="38">
    <w:abstractNumId w:val="40"/>
  </w:num>
  <w:num w:numId="39">
    <w:abstractNumId w:val="11"/>
  </w:num>
  <w:num w:numId="40">
    <w:abstractNumId w:val="39"/>
  </w:num>
  <w:num w:numId="41">
    <w:abstractNumId w:val="8"/>
  </w:num>
  <w:num w:numId="42">
    <w:abstractNumId w:val="20"/>
  </w:num>
  <w:num w:numId="43">
    <w:abstractNumId w:val="21"/>
  </w:num>
  <w:num w:numId="44">
    <w:abstractNumId w:val="19"/>
  </w:num>
  <w:num w:numId="45">
    <w:abstractNumId w:val="10"/>
  </w:num>
  <w:num w:numId="46">
    <w:abstractNumId w:val="37"/>
  </w:num>
  <w:num w:numId="47">
    <w:abstractNumId w:val="33"/>
  </w:num>
  <w:num w:numId="48">
    <w:abstractNumId w:val="15"/>
  </w:num>
  <w:num w:numId="49">
    <w:abstractNumId w:val="4"/>
  </w:num>
  <w:num w:numId="50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jor, Julia">
    <w15:presenceInfo w15:providerId="None" w15:userId="Major, Jul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89D"/>
    <w:rsid w:val="00012308"/>
    <w:rsid w:val="0001688A"/>
    <w:rsid w:val="00031B28"/>
    <w:rsid w:val="0004571B"/>
    <w:rsid w:val="000576D4"/>
    <w:rsid w:val="00075B58"/>
    <w:rsid w:val="00096133"/>
    <w:rsid w:val="000970AA"/>
    <w:rsid w:val="000C6B2C"/>
    <w:rsid w:val="000E4C39"/>
    <w:rsid w:val="000F2C68"/>
    <w:rsid w:val="00103D9F"/>
    <w:rsid w:val="001134FC"/>
    <w:rsid w:val="001260C0"/>
    <w:rsid w:val="001514DE"/>
    <w:rsid w:val="001641DF"/>
    <w:rsid w:val="00194C96"/>
    <w:rsid w:val="001B112E"/>
    <w:rsid w:val="001B4477"/>
    <w:rsid w:val="001D48D6"/>
    <w:rsid w:val="001E1375"/>
    <w:rsid w:val="00270A7C"/>
    <w:rsid w:val="00284A14"/>
    <w:rsid w:val="00297045"/>
    <w:rsid w:val="002B4AA5"/>
    <w:rsid w:val="002D3D50"/>
    <w:rsid w:val="002E7BFF"/>
    <w:rsid w:val="002F5567"/>
    <w:rsid w:val="003016E9"/>
    <w:rsid w:val="00302682"/>
    <w:rsid w:val="00313BE5"/>
    <w:rsid w:val="0035489D"/>
    <w:rsid w:val="00381415"/>
    <w:rsid w:val="003A1A1E"/>
    <w:rsid w:val="003C3C7B"/>
    <w:rsid w:val="00403C7F"/>
    <w:rsid w:val="00403E76"/>
    <w:rsid w:val="004233BC"/>
    <w:rsid w:val="00423B9B"/>
    <w:rsid w:val="00447DA1"/>
    <w:rsid w:val="00475EE7"/>
    <w:rsid w:val="00490AD6"/>
    <w:rsid w:val="004B109E"/>
    <w:rsid w:val="0051315E"/>
    <w:rsid w:val="00530F5E"/>
    <w:rsid w:val="00537B53"/>
    <w:rsid w:val="00545013"/>
    <w:rsid w:val="00552017"/>
    <w:rsid w:val="00561649"/>
    <w:rsid w:val="00577589"/>
    <w:rsid w:val="0059614E"/>
    <w:rsid w:val="005E5A35"/>
    <w:rsid w:val="006058F5"/>
    <w:rsid w:val="00606895"/>
    <w:rsid w:val="00610CE5"/>
    <w:rsid w:val="00646C28"/>
    <w:rsid w:val="0068417F"/>
    <w:rsid w:val="006C27FD"/>
    <w:rsid w:val="006D05B3"/>
    <w:rsid w:val="006E6709"/>
    <w:rsid w:val="006E76B0"/>
    <w:rsid w:val="00717CA7"/>
    <w:rsid w:val="00730BA6"/>
    <w:rsid w:val="00742A26"/>
    <w:rsid w:val="0076258E"/>
    <w:rsid w:val="007E7488"/>
    <w:rsid w:val="008206C0"/>
    <w:rsid w:val="00843A3C"/>
    <w:rsid w:val="00863C20"/>
    <w:rsid w:val="00874D26"/>
    <w:rsid w:val="00892A06"/>
    <w:rsid w:val="00897EB9"/>
    <w:rsid w:val="008C111C"/>
    <w:rsid w:val="008F04C4"/>
    <w:rsid w:val="009056C4"/>
    <w:rsid w:val="00943157"/>
    <w:rsid w:val="00991F3D"/>
    <w:rsid w:val="009948B2"/>
    <w:rsid w:val="009A13F9"/>
    <w:rsid w:val="009B0792"/>
    <w:rsid w:val="009E02EA"/>
    <w:rsid w:val="009E5901"/>
    <w:rsid w:val="009F4AE9"/>
    <w:rsid w:val="009F5471"/>
    <w:rsid w:val="00A0356E"/>
    <w:rsid w:val="00A27438"/>
    <w:rsid w:val="00A8401D"/>
    <w:rsid w:val="00AB17C7"/>
    <w:rsid w:val="00AF419E"/>
    <w:rsid w:val="00B01860"/>
    <w:rsid w:val="00B31E07"/>
    <w:rsid w:val="00B41EFA"/>
    <w:rsid w:val="00B4219E"/>
    <w:rsid w:val="00B51B7A"/>
    <w:rsid w:val="00B56540"/>
    <w:rsid w:val="00B76722"/>
    <w:rsid w:val="00B85ABE"/>
    <w:rsid w:val="00BA6D95"/>
    <w:rsid w:val="00BB7DF2"/>
    <w:rsid w:val="00BC29EE"/>
    <w:rsid w:val="00BD57F0"/>
    <w:rsid w:val="00BD6FB7"/>
    <w:rsid w:val="00BE35CD"/>
    <w:rsid w:val="00BE41A2"/>
    <w:rsid w:val="00BE42B4"/>
    <w:rsid w:val="00C135DB"/>
    <w:rsid w:val="00C15229"/>
    <w:rsid w:val="00C32741"/>
    <w:rsid w:val="00C358C8"/>
    <w:rsid w:val="00C6470A"/>
    <w:rsid w:val="00C65757"/>
    <w:rsid w:val="00C96C3E"/>
    <w:rsid w:val="00CB0809"/>
    <w:rsid w:val="00CB0BD0"/>
    <w:rsid w:val="00CB0FC2"/>
    <w:rsid w:val="00CB45AD"/>
    <w:rsid w:val="00D20063"/>
    <w:rsid w:val="00D632CC"/>
    <w:rsid w:val="00D70EB3"/>
    <w:rsid w:val="00D75090"/>
    <w:rsid w:val="00DA356E"/>
    <w:rsid w:val="00DB5C92"/>
    <w:rsid w:val="00DD093C"/>
    <w:rsid w:val="00E21BE4"/>
    <w:rsid w:val="00E45E32"/>
    <w:rsid w:val="00E532ED"/>
    <w:rsid w:val="00E60633"/>
    <w:rsid w:val="00E70F4E"/>
    <w:rsid w:val="00EA6176"/>
    <w:rsid w:val="00EC2CE2"/>
    <w:rsid w:val="00EF05A9"/>
    <w:rsid w:val="00EF62F5"/>
    <w:rsid w:val="00F02DBF"/>
    <w:rsid w:val="00F04E81"/>
    <w:rsid w:val="00F15DBA"/>
    <w:rsid w:val="00F336DA"/>
    <w:rsid w:val="00F37A26"/>
    <w:rsid w:val="00F548E9"/>
    <w:rsid w:val="00F83CB9"/>
    <w:rsid w:val="00FB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8A4C3"/>
  <w15:chartTrackingRefBased/>
  <w15:docId w15:val="{04CD7EE2-46B0-4FC9-8BA7-867376C0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" w:hAnsi="Arial Narrow"/>
      <w:b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Narrow" w:hAnsi="Arial Narrow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link w:val="TextkrperZchn"/>
    <w:pPr>
      <w:ind w:right="-284"/>
    </w:pPr>
    <w:rPr>
      <w:rFonts w:ascii="Arial Narrow" w:hAnsi="Arial Narrow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tabs>
        <w:tab w:val="left" w:pos="426"/>
      </w:tabs>
    </w:pPr>
    <w:rPr>
      <w:rFonts w:ascii="Arial Narrow" w:hAnsi="Arial Narrow"/>
      <w:sz w:val="22"/>
    </w:rPr>
  </w:style>
  <w:style w:type="paragraph" w:styleId="Textkrper-Zeileneinzug">
    <w:name w:val="Body Text Indent"/>
    <w:basedOn w:val="Standard"/>
    <w:pPr>
      <w:ind w:left="397"/>
    </w:pPr>
    <w:rPr>
      <w:rFonts w:ascii="Arial" w:hAnsi="Arial"/>
    </w:rPr>
  </w:style>
  <w:style w:type="paragraph" w:styleId="Textkrper-Einzug2">
    <w:name w:val="Body Text Indent 2"/>
    <w:basedOn w:val="Standard"/>
    <w:pPr>
      <w:ind w:firstLine="397"/>
    </w:pPr>
    <w:rPr>
      <w:rFonts w:ascii="Arial" w:hAnsi="Arial"/>
      <w:color w:val="000000"/>
    </w:rPr>
  </w:style>
  <w:style w:type="paragraph" w:styleId="Textkrper-Einzug3">
    <w:name w:val="Body Text Indent 3"/>
    <w:basedOn w:val="Standard"/>
    <w:pPr>
      <w:ind w:left="284"/>
    </w:pPr>
    <w:rPr>
      <w:rFonts w:ascii="Arial" w:hAnsi="Arial"/>
      <w:color w:val="000000"/>
    </w:rPr>
  </w:style>
  <w:style w:type="paragraph" w:styleId="Sprechblasentext">
    <w:name w:val="Balloon Text"/>
    <w:basedOn w:val="Standard"/>
    <w:semiHidden/>
    <w:rsid w:val="00447DA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C135D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135DB"/>
  </w:style>
  <w:style w:type="character" w:customStyle="1" w:styleId="KommentartextZchn">
    <w:name w:val="Kommentartext Zchn"/>
    <w:basedOn w:val="Absatz-Standardschriftart"/>
    <w:link w:val="Kommentartext"/>
    <w:rsid w:val="00C135DB"/>
  </w:style>
  <w:style w:type="paragraph" w:styleId="Kommentarthema">
    <w:name w:val="annotation subject"/>
    <w:basedOn w:val="Kommentartext"/>
    <w:next w:val="Kommentartext"/>
    <w:link w:val="KommentarthemaZchn"/>
    <w:rsid w:val="00C135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135DB"/>
    <w:rPr>
      <w:b/>
      <w:bCs/>
    </w:rPr>
  </w:style>
  <w:style w:type="paragraph" w:customStyle="1" w:styleId="Default">
    <w:name w:val="Default"/>
    <w:rsid w:val="000576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30F5E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8F04C4"/>
    <w:rPr>
      <w:rFonts w:ascii="Arial Narrow" w:hAnsi="Arial Narrow"/>
    </w:rPr>
  </w:style>
  <w:style w:type="paragraph" w:customStyle="1" w:styleId="Arbeitsvertragstext">
    <w:name w:val="Arbeitsvertragstext"/>
    <w:basedOn w:val="Standard"/>
    <w:qFormat/>
    <w:rsid w:val="00561649"/>
    <w:pPr>
      <w:spacing w:before="240" w:after="360" w:line="300" w:lineRule="atLeast"/>
    </w:pPr>
    <w:rPr>
      <w:rFonts w:ascii="Arial" w:eastAsia="Calibri" w:hAnsi="Arial"/>
      <w:sz w:val="24"/>
      <w:szCs w:val="22"/>
      <w:lang w:eastAsia="en-US"/>
    </w:rPr>
  </w:style>
  <w:style w:type="paragraph" w:customStyle="1" w:styleId="Formatvorlageberschrift1Arial">
    <w:name w:val="Formatvorlage Überschrift 1 + Arial"/>
    <w:basedOn w:val="berschrift1"/>
    <w:rsid w:val="004233BC"/>
    <w:pPr>
      <w:jc w:val="center"/>
    </w:pPr>
    <w:rPr>
      <w:rFonts w:ascii="Arial" w:hAnsi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EEC84FBAA7A74488D72C702FFCBEC2" ma:contentTypeVersion="2" ma:contentTypeDescription="Ein neues Dokument erstellen." ma:contentTypeScope="" ma:versionID="dfe379794ec122ad6632c1528b902be4">
  <xsd:schema xmlns:xsd="http://www.w3.org/2001/XMLSchema" xmlns:xs="http://www.w3.org/2001/XMLSchema" xmlns:p="http://schemas.microsoft.com/office/2006/metadata/properties" xmlns:ns2="5fb5a8fa-c58e-433b-bb25-ccd5c00d5dae" targetNamespace="http://schemas.microsoft.com/office/2006/metadata/properties" ma:root="true" ma:fieldsID="9b89e7e85f1e06be5358eaabb2dfefdb" ns2:_="">
    <xsd:import namespace="5fb5a8fa-c58e-433b-bb25-ccd5c00d5d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5a8fa-c58e-433b-bb25-ccd5c00d5d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b5a8fa-c58e-433b-bb25-ccd5c00d5dae">
      <UserInfo>
        <DisplayName>Schönnagel, Moritz (Z B 4 b)</DisplayName>
        <AccountId>11</AccountId>
        <AccountType/>
      </UserInfo>
      <UserInfo>
        <DisplayName>Schilling, Christian (Z B 4 b)</DisplayName>
        <AccountId>16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A49EA-9579-445D-9662-8925B17AE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5a8fa-c58e-433b-bb25-ccd5c00d5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4C4196-EF5A-4C66-94D1-75593CB0771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fb5a8fa-c58e-433b-bb25-ccd5c00d5da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75BE60-3855-4081-BF8E-6ED931163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70768-2AC1-411D-B041-7864D3C0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3756</Characters>
  <Application>Microsoft Office Word</Application>
  <DocSecurity>0</DocSecurity>
  <Lines>96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Vereinbarung zur Umwandlung von Entgeltansprüchen</vt:lpstr>
    </vt:vector>
  </TitlesOfParts>
  <Company>VBL Karlsruhe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Vereinbarung zur Umwandlung von Entgeltansprüchen</dc:title>
  <dc:subject/>
  <dc:creator>VBL Karlsruhe</dc:creator>
  <cp:keywords/>
  <dc:description/>
  <cp:lastModifiedBy>Maczkowicz, Katrin</cp:lastModifiedBy>
  <cp:revision>4</cp:revision>
  <cp:lastPrinted>2022-02-10T12:16:00Z</cp:lastPrinted>
  <dcterms:created xsi:type="dcterms:W3CDTF">2022-03-24T11:29:00Z</dcterms:created>
  <dcterms:modified xsi:type="dcterms:W3CDTF">2022-03-24T13:52:00Z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0x01010060EEC84FBAA7A74488D72C702FFCBEC2</vt:lpwstr>
  </property>
</Properties>
</file>